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95231" w14:textId="77777777" w:rsidR="00207EA1" w:rsidRDefault="00207EA1" w:rsidP="00207EA1">
      <w:pPr>
        <w:tabs>
          <w:tab w:val="clear" w:pos="1134"/>
          <w:tab w:val="clear" w:pos="1871"/>
          <w:tab w:val="clear" w:pos="2268"/>
        </w:tabs>
        <w:overflowPunct/>
        <w:autoSpaceDE/>
        <w:autoSpaceDN/>
        <w:adjustRightInd/>
        <w:spacing w:before="0"/>
        <w:textAlignment w:val="auto"/>
        <w:rPr>
          <w:ins w:id="0" w:author="Nellis, Donald (FAA)" w:date="2025-08-18T17:38:00Z" w16du:dateUtc="2025-08-18T21:38:00Z"/>
        </w:rPr>
      </w:pPr>
      <w:ins w:id="1" w:author="Nellis, Donald (FAA)" w:date="2025-08-18T17:38:00Z" w16du:dateUtc="2025-08-18T21:38:00Z">
        <w:r>
          <w:t xml:space="preserve">NOTE:  Changes to the Document are highlighted in </w:t>
        </w:r>
        <w:r w:rsidRPr="002036BB">
          <w:rPr>
            <w:highlight w:val="cyan"/>
          </w:rPr>
          <w:t>turquoise</w:t>
        </w:r>
        <w:r>
          <w:t>.</w:t>
        </w:r>
      </w:ins>
    </w:p>
    <w:p w14:paraId="35719F8F" w14:textId="77777777" w:rsidR="00652F43" w:rsidRDefault="00652F43" w:rsidP="00207EA1">
      <w:pPr>
        <w:spacing w:before="0"/>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652F43" w:rsidRPr="00652F43" w14:paraId="61E3B571" w14:textId="77777777" w:rsidTr="006711F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1E23F1" w14:textId="77777777" w:rsidR="00652F43" w:rsidRPr="00652F43" w:rsidRDefault="00652F43" w:rsidP="00652F43">
            <w:pPr>
              <w:tabs>
                <w:tab w:val="clear" w:pos="1134"/>
                <w:tab w:val="clear" w:pos="1871"/>
                <w:tab w:val="clear" w:pos="2268"/>
                <w:tab w:val="left" w:pos="794"/>
                <w:tab w:val="left" w:pos="1191"/>
                <w:tab w:val="left" w:pos="1588"/>
                <w:tab w:val="left" w:pos="1985"/>
                <w:tab w:val="center" w:pos="4680"/>
              </w:tabs>
              <w:suppressAutoHyphens/>
              <w:spacing w:before="0"/>
              <w:jc w:val="center"/>
              <w:rPr>
                <w:rFonts w:eastAsia="Times New Roman"/>
                <w:b/>
                <w:spacing w:val="-3"/>
                <w:szCs w:val="24"/>
              </w:rPr>
            </w:pPr>
            <w:r w:rsidRPr="00652F43">
              <w:rPr>
                <w:rFonts w:eastAsia="Times New Roman"/>
                <w:b/>
              </w:rPr>
              <w:br w:type="page"/>
            </w:r>
            <w:r w:rsidRPr="00652F43">
              <w:rPr>
                <w:rFonts w:eastAsia="Times New Roman"/>
                <w:b/>
                <w:lang w:val="en-US"/>
              </w:rPr>
              <w:br w:type="page"/>
            </w:r>
            <w:r w:rsidRPr="00652F43">
              <w:rPr>
                <w:rFonts w:eastAsia="Times New Roman"/>
                <w:b/>
                <w:spacing w:val="-3"/>
                <w:szCs w:val="24"/>
              </w:rPr>
              <w:t>U.S. Radiocommunications Sector</w:t>
            </w:r>
          </w:p>
          <w:p w14:paraId="7D55DBF1" w14:textId="77777777" w:rsidR="00652F43" w:rsidRPr="00652F43" w:rsidRDefault="00652F43" w:rsidP="00652F43">
            <w:pPr>
              <w:keepNext/>
              <w:keepLines/>
              <w:tabs>
                <w:tab w:val="clear" w:pos="1134"/>
                <w:tab w:val="clear" w:pos="1871"/>
                <w:tab w:val="clear" w:pos="2268"/>
                <w:tab w:val="left" w:pos="794"/>
                <w:tab w:val="left" w:pos="1191"/>
                <w:tab w:val="left" w:pos="1588"/>
                <w:tab w:val="left" w:pos="1985"/>
              </w:tabs>
              <w:spacing w:before="0" w:after="120"/>
              <w:jc w:val="center"/>
              <w:rPr>
                <w:rFonts w:eastAsia="Times New Roman"/>
                <w:b/>
                <w:spacing w:val="-3"/>
                <w:szCs w:val="24"/>
              </w:rPr>
            </w:pPr>
            <w:r w:rsidRPr="00652F43">
              <w:rPr>
                <w:rFonts w:eastAsia="Times New Roman"/>
                <w:b/>
                <w:spacing w:val="-3"/>
                <w:szCs w:val="24"/>
              </w:rPr>
              <w:t>Fact Sheet</w:t>
            </w:r>
          </w:p>
        </w:tc>
      </w:tr>
      <w:tr w:rsidR="00652F43" w:rsidRPr="00652F43" w14:paraId="7A8424EE" w14:textId="77777777" w:rsidTr="00190496">
        <w:trPr>
          <w:trHeight w:val="348"/>
        </w:trPr>
        <w:tc>
          <w:tcPr>
            <w:tcW w:w="4387" w:type="dxa"/>
            <w:tcBorders>
              <w:left w:val="double" w:sz="6" w:space="0" w:color="auto"/>
            </w:tcBorders>
          </w:tcPr>
          <w:p w14:paraId="77B4AADB" w14:textId="77777777" w:rsidR="00652F43" w:rsidRPr="00652F43" w:rsidRDefault="00652F43" w:rsidP="00652F43">
            <w:pPr>
              <w:spacing w:after="120"/>
              <w:ind w:left="900" w:right="144" w:hanging="756"/>
              <w:rPr>
                <w:rFonts w:eastAsia="Times New Roman"/>
                <w:szCs w:val="24"/>
              </w:rPr>
            </w:pPr>
            <w:r w:rsidRPr="00652F43">
              <w:rPr>
                <w:rFonts w:eastAsia="Times New Roman"/>
                <w:b/>
                <w:szCs w:val="24"/>
              </w:rPr>
              <w:t>Working Party:</w:t>
            </w:r>
            <w:r w:rsidRPr="00652F43">
              <w:rPr>
                <w:rFonts w:eastAsia="Times New Roman"/>
                <w:szCs w:val="24"/>
              </w:rPr>
              <w:t xml:space="preserve">  ITU-R WP-5B</w:t>
            </w:r>
          </w:p>
        </w:tc>
        <w:tc>
          <w:tcPr>
            <w:tcW w:w="5006" w:type="dxa"/>
            <w:tcBorders>
              <w:right w:val="double" w:sz="6" w:space="0" w:color="auto"/>
            </w:tcBorders>
          </w:tcPr>
          <w:p w14:paraId="690B8898" w14:textId="401150B9" w:rsidR="00652F43" w:rsidRPr="00652F43" w:rsidRDefault="00652F43" w:rsidP="00652F43">
            <w:pPr>
              <w:spacing w:after="120"/>
              <w:ind w:left="144" w:right="144"/>
              <w:rPr>
                <w:rFonts w:eastAsia="Times New Roman"/>
                <w:szCs w:val="24"/>
              </w:rPr>
            </w:pPr>
            <w:r w:rsidRPr="00652F43">
              <w:rPr>
                <w:rFonts w:eastAsia="Times New Roman"/>
                <w:b/>
                <w:szCs w:val="24"/>
              </w:rPr>
              <w:t>Document No:</w:t>
            </w:r>
            <w:r w:rsidRPr="00652F43">
              <w:rPr>
                <w:rFonts w:eastAsia="Times New Roman"/>
                <w:szCs w:val="24"/>
              </w:rPr>
              <w:t xml:space="preserve"> </w:t>
            </w:r>
            <w:r w:rsidR="00FF6FA3" w:rsidRPr="009E5C92">
              <w:rPr>
                <w:rFonts w:eastAsia="Times New Roman"/>
                <w:szCs w:val="24"/>
                <w:lang w:eastAsia="zh-CN"/>
              </w:rPr>
              <w:t>USWP5B35-</w:t>
            </w:r>
            <w:r w:rsidR="00FF6FA3">
              <w:rPr>
                <w:rFonts w:eastAsia="Times New Roman"/>
                <w:szCs w:val="24"/>
                <w:lang w:eastAsia="zh-CN"/>
              </w:rPr>
              <w:t>14</w:t>
            </w:r>
          </w:p>
        </w:tc>
      </w:tr>
      <w:tr w:rsidR="00652F43" w:rsidRPr="00652F43" w14:paraId="581C6C10" w14:textId="77777777" w:rsidTr="00190496">
        <w:trPr>
          <w:trHeight w:val="378"/>
        </w:trPr>
        <w:tc>
          <w:tcPr>
            <w:tcW w:w="4387" w:type="dxa"/>
            <w:tcBorders>
              <w:left w:val="double" w:sz="6" w:space="0" w:color="auto"/>
            </w:tcBorders>
          </w:tcPr>
          <w:p w14:paraId="3A89A603" w14:textId="203C500C" w:rsidR="00652F43" w:rsidRPr="00652F43" w:rsidRDefault="00652F43" w:rsidP="00652F43">
            <w:pPr>
              <w:spacing w:before="0"/>
              <w:ind w:left="144" w:right="144"/>
              <w:rPr>
                <w:rFonts w:eastAsia="Times New Roman"/>
                <w:szCs w:val="24"/>
                <w:lang w:val="pt-BR"/>
              </w:rPr>
            </w:pPr>
            <w:r w:rsidRPr="00652F43">
              <w:rPr>
                <w:rFonts w:eastAsia="Times New Roman"/>
                <w:b/>
                <w:szCs w:val="24"/>
                <w:lang w:val="pt-BR"/>
              </w:rPr>
              <w:t>Ref:</w:t>
            </w:r>
            <w:r w:rsidRPr="00652F43">
              <w:rPr>
                <w:rFonts w:eastAsia="Times New Roman"/>
                <w:szCs w:val="24"/>
                <w:lang w:val="pt-BR"/>
              </w:rPr>
              <w:t xml:space="preserve"> Annex 2</w:t>
            </w:r>
            <w:r w:rsidR="00190496">
              <w:rPr>
                <w:rFonts w:eastAsia="Times New Roman"/>
                <w:szCs w:val="24"/>
                <w:lang w:val="pt-BR"/>
              </w:rPr>
              <w:t>.7</w:t>
            </w:r>
            <w:r w:rsidRPr="00652F43">
              <w:rPr>
                <w:rFonts w:eastAsia="Times New Roman"/>
                <w:szCs w:val="24"/>
                <w:lang w:val="pt-BR"/>
              </w:rPr>
              <w:t xml:space="preserve"> to Document 5B/</w:t>
            </w:r>
            <w:r w:rsidR="00190496">
              <w:rPr>
                <w:rFonts w:eastAsia="Times New Roman"/>
                <w:szCs w:val="24"/>
                <w:lang w:val="pt-BR"/>
              </w:rPr>
              <w:t>315</w:t>
            </w:r>
            <w:r w:rsidRPr="00652F43">
              <w:rPr>
                <w:rFonts w:eastAsia="Times New Roman"/>
                <w:szCs w:val="24"/>
                <w:lang w:val="pt-BR"/>
              </w:rPr>
              <w:t>-E</w:t>
            </w:r>
          </w:p>
        </w:tc>
        <w:tc>
          <w:tcPr>
            <w:tcW w:w="5006" w:type="dxa"/>
            <w:tcBorders>
              <w:right w:val="double" w:sz="6" w:space="0" w:color="auto"/>
            </w:tcBorders>
          </w:tcPr>
          <w:p w14:paraId="4DB29C21" w14:textId="6E88C5CD" w:rsidR="00652F43" w:rsidRPr="00652F43" w:rsidRDefault="00652F43" w:rsidP="00652F43">
            <w:pPr>
              <w:tabs>
                <w:tab w:val="left" w:pos="162"/>
              </w:tabs>
              <w:spacing w:before="0"/>
              <w:ind w:left="612" w:right="144" w:hanging="468"/>
              <w:rPr>
                <w:rFonts w:eastAsia="Times New Roman"/>
                <w:szCs w:val="24"/>
              </w:rPr>
            </w:pPr>
            <w:r w:rsidRPr="00652F43">
              <w:rPr>
                <w:rFonts w:eastAsia="Times New Roman"/>
                <w:b/>
                <w:szCs w:val="24"/>
              </w:rPr>
              <w:t>Date:</w:t>
            </w:r>
            <w:r w:rsidRPr="00652F43">
              <w:rPr>
                <w:rFonts w:eastAsia="Times New Roman"/>
                <w:szCs w:val="24"/>
              </w:rPr>
              <w:t xml:space="preserve">  </w:t>
            </w:r>
            <w:r w:rsidR="00207EA1">
              <w:rPr>
                <w:rFonts w:eastAsia="Times New Roman"/>
                <w:szCs w:val="24"/>
              </w:rPr>
              <w:t>29</w:t>
            </w:r>
            <w:r w:rsidRPr="00652F43">
              <w:rPr>
                <w:rFonts w:eastAsia="Times New Roman"/>
                <w:szCs w:val="24"/>
              </w:rPr>
              <w:t xml:space="preserve"> </w:t>
            </w:r>
            <w:r w:rsidR="00190496">
              <w:rPr>
                <w:rFonts w:eastAsia="Times New Roman"/>
                <w:szCs w:val="24"/>
              </w:rPr>
              <w:t>August</w:t>
            </w:r>
            <w:r w:rsidRPr="00652F43">
              <w:rPr>
                <w:rFonts w:eastAsia="Times New Roman"/>
                <w:szCs w:val="24"/>
              </w:rPr>
              <w:t xml:space="preserve"> 2025</w:t>
            </w:r>
          </w:p>
        </w:tc>
      </w:tr>
      <w:tr w:rsidR="00652F43" w:rsidRPr="00652F43" w14:paraId="72A3357D" w14:textId="77777777" w:rsidTr="006711FD">
        <w:trPr>
          <w:trHeight w:val="459"/>
        </w:trPr>
        <w:tc>
          <w:tcPr>
            <w:tcW w:w="9393" w:type="dxa"/>
            <w:gridSpan w:val="2"/>
            <w:tcBorders>
              <w:left w:val="double" w:sz="6" w:space="0" w:color="auto"/>
              <w:right w:val="double" w:sz="6" w:space="0" w:color="auto"/>
            </w:tcBorders>
          </w:tcPr>
          <w:p w14:paraId="556A85FE" w14:textId="77777777" w:rsidR="00652F43" w:rsidRPr="00652F43" w:rsidRDefault="00652F43" w:rsidP="00652F43">
            <w:pPr>
              <w:tabs>
                <w:tab w:val="clear" w:pos="1134"/>
                <w:tab w:val="clear" w:pos="1871"/>
                <w:tab w:val="clear" w:pos="2268"/>
                <w:tab w:val="left" w:pos="794"/>
                <w:tab w:val="left" w:pos="1191"/>
                <w:tab w:val="left" w:pos="1588"/>
                <w:tab w:val="left" w:pos="1985"/>
              </w:tabs>
              <w:spacing w:before="0" w:after="120"/>
              <w:ind w:left="187"/>
              <w:rPr>
                <w:rFonts w:ascii="CG Times" w:eastAsia="Times New Roman" w:hAnsi="CG Times"/>
                <w:lang w:eastAsia="zh-CN"/>
              </w:rPr>
            </w:pPr>
            <w:r w:rsidRPr="00652F43">
              <w:rPr>
                <w:rFonts w:eastAsia="Times New Roman"/>
                <w:b/>
                <w:bCs/>
                <w:szCs w:val="24"/>
              </w:rPr>
              <w:t>Document Title:</w:t>
            </w:r>
            <w:r w:rsidRPr="00652F43">
              <w:rPr>
                <w:rFonts w:eastAsia="Times New Roman"/>
                <w:bCs/>
                <w:szCs w:val="24"/>
              </w:rPr>
              <w:t xml:space="preserve"> </w:t>
            </w:r>
            <w:r w:rsidRPr="00652F43">
              <w:rPr>
                <w:rFonts w:ascii="CG Times" w:eastAsia="Times New Roman" w:hAnsi="CG Times"/>
                <w:b/>
                <w:bCs/>
                <w:lang w:eastAsia="zh-CN"/>
              </w:rPr>
              <w:t xml:space="preserve">PRELIMINARY DRAFT NEW RECOMMENDATION ITU-R </w:t>
            </w:r>
            <w:proofErr w:type="gramStart"/>
            <w:r w:rsidRPr="00652F43">
              <w:rPr>
                <w:rFonts w:ascii="CG Times" w:eastAsia="Times New Roman" w:hAnsi="CG Times"/>
                <w:b/>
                <w:bCs/>
                <w:lang w:eastAsia="zh-CN"/>
              </w:rPr>
              <w:t>M.[</w:t>
            </w:r>
            <w:proofErr w:type="gramEnd"/>
            <w:r w:rsidRPr="00652F43">
              <w:rPr>
                <w:rFonts w:ascii="CG Times" w:eastAsia="Times New Roman" w:hAnsi="CG Times"/>
                <w:b/>
                <w:bCs/>
                <w:lang w:eastAsia="zh-CN"/>
              </w:rPr>
              <w:t>24.45-24.65_GHz_</w:t>
            </w:r>
            <w:proofErr w:type="gramStart"/>
            <w:r w:rsidRPr="00652F43">
              <w:rPr>
                <w:rFonts w:ascii="CG Times" w:eastAsia="Times New Roman" w:hAnsi="CG Times"/>
                <w:b/>
                <w:bCs/>
                <w:lang w:eastAsia="zh-CN"/>
              </w:rPr>
              <w:t>ARNS]</w:t>
            </w:r>
            <w:r w:rsidRPr="00652F43">
              <w:rPr>
                <w:rFonts w:ascii="CG Times" w:eastAsia="Times New Roman" w:hAnsi="CG Times"/>
                <w:lang w:eastAsia="zh-CN"/>
              </w:rPr>
              <w:t xml:space="preserve">  -</w:t>
            </w:r>
            <w:proofErr w:type="gramEnd"/>
            <w:r w:rsidRPr="00652F43">
              <w:rPr>
                <w:rFonts w:ascii="CG Times" w:eastAsia="Times New Roman" w:hAnsi="CG Times"/>
                <w:lang w:eastAsia="zh-CN"/>
              </w:rPr>
              <w:t xml:space="preserve">  Characteristics of and protection criteria for radars operating in the aeronautical radionavigation service in the frequency band 24.45-24.65 GHz</w:t>
            </w:r>
          </w:p>
        </w:tc>
      </w:tr>
      <w:tr w:rsidR="00652F43" w:rsidRPr="00652F43" w14:paraId="33747218" w14:textId="77777777" w:rsidTr="00190496">
        <w:trPr>
          <w:trHeight w:val="1960"/>
        </w:trPr>
        <w:tc>
          <w:tcPr>
            <w:tcW w:w="4387" w:type="dxa"/>
            <w:tcBorders>
              <w:left w:val="double" w:sz="6" w:space="0" w:color="auto"/>
            </w:tcBorders>
          </w:tcPr>
          <w:p w14:paraId="7A4802E7" w14:textId="77777777" w:rsidR="00652F43" w:rsidRPr="00652F43" w:rsidRDefault="00652F43" w:rsidP="00652F43">
            <w:pPr>
              <w:ind w:left="144" w:right="144"/>
              <w:rPr>
                <w:rFonts w:eastAsia="Times New Roman"/>
                <w:b/>
                <w:szCs w:val="24"/>
              </w:rPr>
            </w:pPr>
            <w:r w:rsidRPr="00652F43">
              <w:rPr>
                <w:rFonts w:eastAsia="Times New Roman"/>
                <w:b/>
                <w:szCs w:val="24"/>
              </w:rPr>
              <w:t>Author(s)/Contributors(s):</w:t>
            </w:r>
          </w:p>
          <w:p w14:paraId="37A459EB" w14:textId="77777777" w:rsidR="00652F43" w:rsidRPr="00652F43" w:rsidRDefault="00652F43" w:rsidP="00652F43">
            <w:pPr>
              <w:spacing w:before="0"/>
              <w:ind w:left="144" w:right="144"/>
              <w:rPr>
                <w:rFonts w:eastAsia="Times New Roman"/>
                <w:bCs/>
                <w:iCs/>
                <w:szCs w:val="24"/>
                <w:lang w:val="en-US"/>
              </w:rPr>
            </w:pPr>
          </w:p>
          <w:p w14:paraId="70EC19E2" w14:textId="77777777" w:rsidR="00652F43" w:rsidRPr="00652F43" w:rsidRDefault="00652F43" w:rsidP="00652F43">
            <w:pPr>
              <w:spacing w:before="0"/>
              <w:ind w:left="144" w:right="144"/>
              <w:rPr>
                <w:rFonts w:eastAsia="Times New Roman"/>
                <w:bCs/>
                <w:iCs/>
                <w:szCs w:val="24"/>
                <w:lang w:val="en-US"/>
              </w:rPr>
            </w:pPr>
            <w:r w:rsidRPr="00652F43">
              <w:rPr>
                <w:rFonts w:eastAsia="Times New Roman"/>
                <w:bCs/>
                <w:iCs/>
                <w:szCs w:val="24"/>
                <w:lang w:val="en-US"/>
              </w:rPr>
              <w:t>Don Nellis</w:t>
            </w:r>
          </w:p>
          <w:p w14:paraId="2CA9EF42" w14:textId="77777777" w:rsidR="00652F43" w:rsidRPr="00652F43" w:rsidRDefault="00652F43" w:rsidP="00652F43">
            <w:pPr>
              <w:spacing w:before="0"/>
              <w:ind w:left="144" w:right="144"/>
              <w:rPr>
                <w:rFonts w:eastAsia="Times New Roman"/>
                <w:bCs/>
                <w:iCs/>
                <w:szCs w:val="24"/>
                <w:lang w:val="en-US"/>
              </w:rPr>
            </w:pPr>
            <w:r w:rsidRPr="00652F43">
              <w:rPr>
                <w:rFonts w:eastAsia="Times New Roman"/>
                <w:bCs/>
                <w:iCs/>
                <w:szCs w:val="24"/>
                <w:lang w:val="en-US"/>
              </w:rPr>
              <w:t>Federal Aviation Administration</w:t>
            </w:r>
          </w:p>
          <w:p w14:paraId="0E4C9012" w14:textId="77777777" w:rsidR="00652F43" w:rsidRPr="00652F43" w:rsidRDefault="00652F43" w:rsidP="00652F43">
            <w:pPr>
              <w:spacing w:before="0"/>
              <w:ind w:left="144" w:right="144"/>
              <w:rPr>
                <w:rFonts w:eastAsia="Times New Roman"/>
                <w:bCs/>
                <w:iCs/>
                <w:szCs w:val="24"/>
                <w:lang w:val="en-US"/>
              </w:rPr>
            </w:pPr>
            <w:r w:rsidRPr="00652F43">
              <w:rPr>
                <w:rFonts w:eastAsia="Times New Roman"/>
                <w:bCs/>
                <w:iCs/>
                <w:szCs w:val="24"/>
                <w:lang w:val="en-US"/>
              </w:rPr>
              <w:t>800 Independence Ave., S.W.</w:t>
            </w:r>
          </w:p>
          <w:p w14:paraId="76D57012" w14:textId="77777777" w:rsidR="00652F43" w:rsidRPr="00141464" w:rsidRDefault="00652F43" w:rsidP="00652F43">
            <w:pPr>
              <w:spacing w:before="0"/>
              <w:ind w:left="144" w:right="144"/>
              <w:rPr>
                <w:rFonts w:eastAsia="Times New Roman"/>
                <w:bCs/>
                <w:iCs/>
                <w:szCs w:val="24"/>
                <w:lang w:val="en-US"/>
              </w:rPr>
            </w:pPr>
            <w:r w:rsidRPr="00652F43">
              <w:rPr>
                <w:rFonts w:eastAsia="Times New Roman"/>
                <w:bCs/>
                <w:iCs/>
                <w:szCs w:val="24"/>
                <w:lang w:val="en-US"/>
              </w:rPr>
              <w:t>Washington, DC 20591</w:t>
            </w:r>
            <w:r w:rsidRPr="00652F43">
              <w:rPr>
                <w:rFonts w:eastAsia="Times New Roman"/>
                <w:bCs/>
                <w:iCs/>
                <w:szCs w:val="24"/>
                <w:lang w:val="en-US"/>
              </w:rPr>
              <w:br/>
            </w:r>
          </w:p>
          <w:p w14:paraId="753956C0" w14:textId="0A22C1DA" w:rsidR="00652F43" w:rsidRPr="00141464" w:rsidRDefault="00652F43" w:rsidP="00652F43">
            <w:pPr>
              <w:rPr>
                <w:rFonts w:eastAsia="Times New Roman"/>
                <w:bCs/>
                <w:szCs w:val="24"/>
              </w:rPr>
            </w:pPr>
            <w:r w:rsidRPr="00141464">
              <w:rPr>
                <w:rFonts w:eastAsia="Times New Roman"/>
                <w:bCs/>
                <w:szCs w:val="24"/>
              </w:rPr>
              <w:t xml:space="preserve">  </w:t>
            </w:r>
            <w:r w:rsidRPr="00141464">
              <w:rPr>
                <w:rFonts w:eastAsia="Times New Roman"/>
                <w:bCs/>
                <w:szCs w:val="24"/>
              </w:rPr>
              <w:br/>
              <w:t xml:space="preserve">  </w:t>
            </w:r>
          </w:p>
          <w:p w14:paraId="2A3FB4E4" w14:textId="33C1F977" w:rsidR="00652F43" w:rsidRPr="00652F43" w:rsidRDefault="00652F43" w:rsidP="00652F43">
            <w:pPr>
              <w:spacing w:before="0"/>
              <w:ind w:left="144" w:right="144"/>
              <w:rPr>
                <w:rFonts w:eastAsia="Times New Roman"/>
                <w:bCs/>
                <w:iCs/>
                <w:szCs w:val="24"/>
                <w:lang w:val="en-US"/>
              </w:rPr>
            </w:pPr>
          </w:p>
        </w:tc>
        <w:tc>
          <w:tcPr>
            <w:tcW w:w="5006" w:type="dxa"/>
            <w:tcBorders>
              <w:right w:val="double" w:sz="6" w:space="0" w:color="auto"/>
            </w:tcBorders>
          </w:tcPr>
          <w:p w14:paraId="690B6B10" w14:textId="77777777" w:rsidR="00652F43" w:rsidRPr="00652F43" w:rsidRDefault="00652F43" w:rsidP="00652F43">
            <w:pPr>
              <w:ind w:left="144" w:right="144"/>
              <w:rPr>
                <w:rFonts w:eastAsia="Times New Roman"/>
                <w:bCs/>
                <w:szCs w:val="24"/>
                <w:lang w:val="fr-FR"/>
              </w:rPr>
            </w:pPr>
          </w:p>
          <w:p w14:paraId="2BFFCFDA" w14:textId="77777777" w:rsidR="00652F43" w:rsidRPr="00652F43" w:rsidRDefault="00652F43" w:rsidP="00652F43">
            <w:pPr>
              <w:tabs>
                <w:tab w:val="left" w:pos="966"/>
              </w:tabs>
              <w:spacing w:before="0"/>
              <w:ind w:left="144" w:right="144"/>
              <w:rPr>
                <w:rFonts w:eastAsia="Times New Roman"/>
                <w:bCs/>
                <w:color w:val="000000"/>
                <w:szCs w:val="24"/>
                <w:lang w:val="fr-FR"/>
              </w:rPr>
            </w:pPr>
          </w:p>
          <w:p w14:paraId="0FD5B770" w14:textId="77777777" w:rsidR="00652F43" w:rsidRPr="00652F43" w:rsidRDefault="00652F43" w:rsidP="00652F43">
            <w:pPr>
              <w:tabs>
                <w:tab w:val="left" w:pos="966"/>
              </w:tabs>
              <w:spacing w:before="0"/>
              <w:ind w:left="144" w:right="144"/>
              <w:rPr>
                <w:rFonts w:eastAsia="Times New Roman"/>
                <w:bCs/>
                <w:color w:val="000000"/>
                <w:szCs w:val="24"/>
                <w:lang w:val="fr-FR"/>
              </w:rPr>
            </w:pPr>
            <w:proofErr w:type="gramStart"/>
            <w:r w:rsidRPr="00652F43">
              <w:rPr>
                <w:rFonts w:eastAsia="Times New Roman"/>
                <w:bCs/>
                <w:color w:val="000000"/>
                <w:szCs w:val="24"/>
                <w:lang w:val="fr-FR"/>
              </w:rPr>
              <w:t>Phone:</w:t>
            </w:r>
            <w:proofErr w:type="gramEnd"/>
            <w:r w:rsidRPr="00652F43">
              <w:rPr>
                <w:rFonts w:eastAsia="Times New Roman"/>
                <w:bCs/>
                <w:color w:val="000000"/>
                <w:szCs w:val="24"/>
                <w:lang w:val="fr-FR"/>
              </w:rPr>
              <w:t xml:space="preserve"> (202) 267-9779</w:t>
            </w:r>
          </w:p>
          <w:p w14:paraId="14EB03FB" w14:textId="77777777" w:rsidR="00652F43" w:rsidRPr="00652F43" w:rsidRDefault="00652F43" w:rsidP="00652F43">
            <w:pPr>
              <w:tabs>
                <w:tab w:val="left" w:pos="966"/>
              </w:tabs>
              <w:spacing w:before="0"/>
              <w:ind w:left="144" w:right="144"/>
              <w:rPr>
                <w:rFonts w:eastAsia="Times New Roman"/>
                <w:bCs/>
                <w:color w:val="000000"/>
                <w:szCs w:val="24"/>
                <w:lang w:val="fr-FR"/>
              </w:rPr>
            </w:pPr>
            <w:proofErr w:type="gramStart"/>
            <w:r w:rsidRPr="00652F43">
              <w:rPr>
                <w:rFonts w:eastAsia="Times New Roman"/>
                <w:bCs/>
                <w:color w:val="000000"/>
                <w:szCs w:val="24"/>
                <w:lang w:val="fr-FR"/>
              </w:rPr>
              <w:t>e-mail:</w:t>
            </w:r>
            <w:proofErr w:type="gramEnd"/>
            <w:r w:rsidRPr="00652F43">
              <w:rPr>
                <w:rFonts w:eastAsia="Times New Roman"/>
                <w:bCs/>
                <w:color w:val="000000"/>
                <w:szCs w:val="24"/>
                <w:lang w:val="fr-FR"/>
              </w:rPr>
              <w:t xml:space="preserve"> </w:t>
            </w:r>
            <w:hyperlink r:id="rId7" w:history="1">
              <w:r w:rsidRPr="00652F43">
                <w:rPr>
                  <w:rFonts w:eastAsia="Times New Roman"/>
                  <w:bCs/>
                  <w:color w:val="0000FF" w:themeColor="hyperlink"/>
                  <w:szCs w:val="24"/>
                  <w:u w:val="single"/>
                  <w:lang w:val="fr-FR"/>
                </w:rPr>
                <w:t>Donald.Nellis@faa.gov</w:t>
              </w:r>
            </w:hyperlink>
          </w:p>
          <w:p w14:paraId="170461D1" w14:textId="77777777" w:rsidR="00652F43" w:rsidRDefault="00652F43" w:rsidP="00652F43">
            <w:pPr>
              <w:tabs>
                <w:tab w:val="left" w:pos="966"/>
              </w:tabs>
              <w:spacing w:before="0"/>
              <w:ind w:left="144" w:right="144"/>
              <w:rPr>
                <w:rFonts w:eastAsia="Times New Roman"/>
                <w:bCs/>
                <w:color w:val="000000"/>
                <w:szCs w:val="24"/>
                <w:lang w:val="fr-FR"/>
              </w:rPr>
            </w:pPr>
          </w:p>
          <w:p w14:paraId="7B5F3E3D" w14:textId="77777777" w:rsidR="00652F43" w:rsidRDefault="00652F43" w:rsidP="00652F43">
            <w:pPr>
              <w:tabs>
                <w:tab w:val="left" w:pos="966"/>
              </w:tabs>
              <w:spacing w:before="0"/>
              <w:ind w:left="144" w:right="144"/>
              <w:rPr>
                <w:rFonts w:eastAsia="Times New Roman"/>
                <w:bCs/>
                <w:color w:val="000000"/>
                <w:szCs w:val="24"/>
                <w:lang w:val="fr-FR"/>
              </w:rPr>
            </w:pPr>
          </w:p>
          <w:p w14:paraId="1E295A28" w14:textId="77777777" w:rsidR="00652F43" w:rsidRPr="00652F43" w:rsidRDefault="00652F43" w:rsidP="00813EAB">
            <w:pPr>
              <w:spacing w:before="0"/>
              <w:ind w:right="144"/>
              <w:rPr>
                <w:rFonts w:eastAsia="Times New Roman"/>
                <w:bCs/>
                <w:color w:val="000000"/>
                <w:szCs w:val="24"/>
                <w:lang w:val="fr-FR"/>
              </w:rPr>
            </w:pPr>
          </w:p>
        </w:tc>
      </w:tr>
      <w:tr w:rsidR="00652F43" w:rsidRPr="00652F43" w14:paraId="4D404FE3" w14:textId="77777777" w:rsidTr="006711FD">
        <w:trPr>
          <w:trHeight w:val="541"/>
        </w:trPr>
        <w:tc>
          <w:tcPr>
            <w:tcW w:w="9393" w:type="dxa"/>
            <w:gridSpan w:val="2"/>
            <w:tcBorders>
              <w:left w:val="double" w:sz="6" w:space="0" w:color="auto"/>
              <w:right w:val="double" w:sz="6" w:space="0" w:color="auto"/>
            </w:tcBorders>
          </w:tcPr>
          <w:p w14:paraId="1549DA17" w14:textId="32BBE345" w:rsidR="00652F43" w:rsidRPr="00652F43" w:rsidRDefault="00652F43" w:rsidP="00652F43">
            <w:pPr>
              <w:spacing w:after="120"/>
              <w:ind w:left="187" w:right="144"/>
              <w:rPr>
                <w:rFonts w:eastAsia="Times New Roman"/>
                <w:szCs w:val="24"/>
              </w:rPr>
            </w:pPr>
            <w:r w:rsidRPr="00190496">
              <w:rPr>
                <w:rFonts w:eastAsia="Times New Roman"/>
                <w:b/>
                <w:szCs w:val="24"/>
              </w:rPr>
              <w:t>Purpose/Objective:</w:t>
            </w:r>
            <w:r w:rsidRPr="00190496">
              <w:rPr>
                <w:rFonts w:eastAsia="Times New Roman"/>
                <w:bCs/>
                <w:szCs w:val="24"/>
              </w:rPr>
              <w:t xml:space="preserve">  The purpose of this contribution is to develop a new recommendation for radionavigation systems, including unmanned aircraft systems (UAS) Detect and Avoid (DAA) radar systems, in the 24.45-24.65 GHz band. This contribution will update and/or address comments on the technical parameters of DAA radars in Table </w:t>
            </w:r>
            <w:r w:rsidR="00190496" w:rsidRPr="00190496">
              <w:rPr>
                <w:rFonts w:eastAsia="Times New Roman"/>
                <w:bCs/>
                <w:szCs w:val="24"/>
              </w:rPr>
              <w:t>A-</w:t>
            </w:r>
            <w:r w:rsidRPr="00190496">
              <w:rPr>
                <w:rFonts w:eastAsia="Times New Roman"/>
                <w:bCs/>
                <w:szCs w:val="24"/>
              </w:rPr>
              <w:t xml:space="preserve">1 as applicable. Due to the stability of the technical characteristics data for the airborne and </w:t>
            </w:r>
            <w:proofErr w:type="gramStart"/>
            <w:r w:rsidRPr="00190496">
              <w:rPr>
                <w:rFonts w:eastAsia="Times New Roman"/>
                <w:bCs/>
                <w:szCs w:val="24"/>
              </w:rPr>
              <w:t>ground based</w:t>
            </w:r>
            <w:proofErr w:type="gramEnd"/>
            <w:r w:rsidRPr="00190496">
              <w:rPr>
                <w:rFonts w:eastAsia="Times New Roman"/>
                <w:bCs/>
                <w:szCs w:val="24"/>
              </w:rPr>
              <w:t xml:space="preserve"> DAA system this contribution proposes to upgrade the Working Document into Preliminary Draft New Recommendation. This contribution will be an update to the </w:t>
            </w:r>
            <w:r w:rsidRPr="00190496">
              <w:rPr>
                <w:rFonts w:eastAsia="Times New Roman"/>
                <w:bCs/>
                <w:szCs w:val="24"/>
                <w:lang w:val="en-US"/>
              </w:rPr>
              <w:t xml:space="preserve">new report found in </w:t>
            </w:r>
            <w:r w:rsidRPr="00190496">
              <w:rPr>
                <w:rFonts w:eastAsia="Times New Roman"/>
                <w:bCs/>
                <w:szCs w:val="24"/>
              </w:rPr>
              <w:t>Annex 2</w:t>
            </w:r>
            <w:r w:rsidR="00190496" w:rsidRPr="00190496">
              <w:rPr>
                <w:rFonts w:eastAsia="Times New Roman"/>
                <w:bCs/>
                <w:szCs w:val="24"/>
              </w:rPr>
              <w:t>.7</w:t>
            </w:r>
            <w:r w:rsidRPr="00190496">
              <w:rPr>
                <w:rFonts w:eastAsia="Times New Roman"/>
                <w:bCs/>
                <w:szCs w:val="24"/>
              </w:rPr>
              <w:t xml:space="preserve"> </w:t>
            </w:r>
            <w:r w:rsidRPr="00190496">
              <w:rPr>
                <w:rFonts w:eastAsia="Times New Roman"/>
                <w:bCs/>
                <w:szCs w:val="24"/>
                <w:lang w:val="en-US"/>
              </w:rPr>
              <w:t xml:space="preserve">of </w:t>
            </w:r>
            <w:r w:rsidR="00190496" w:rsidRPr="00190496">
              <w:rPr>
                <w:rFonts w:eastAsia="Times New Roman"/>
                <w:bCs/>
                <w:szCs w:val="24"/>
                <w:lang w:val="en-US"/>
              </w:rPr>
              <w:t xml:space="preserve">Document 5B/315-E, </w:t>
            </w:r>
            <w:r w:rsidRPr="00190496">
              <w:rPr>
                <w:rFonts w:eastAsia="Times New Roman"/>
                <w:bCs/>
                <w:szCs w:val="24"/>
                <w:lang w:val="en-US"/>
              </w:rPr>
              <w:t xml:space="preserve">the Chairman’s Report </w:t>
            </w:r>
            <w:r w:rsidRPr="00190496">
              <w:rPr>
                <w:rFonts w:eastAsia="Times New Roman"/>
                <w:bCs/>
                <w:szCs w:val="24"/>
              </w:rPr>
              <w:t xml:space="preserve">of the </w:t>
            </w:r>
            <w:r w:rsidRPr="00190496">
              <w:rPr>
                <w:rFonts w:eastAsia="Times New Roman"/>
                <w:bCs/>
                <w:szCs w:val="24"/>
                <w:lang w:val="en-US"/>
              </w:rPr>
              <w:t>2</w:t>
            </w:r>
            <w:r w:rsidR="00190496" w:rsidRPr="00190496">
              <w:rPr>
                <w:rFonts w:eastAsia="Times New Roman"/>
                <w:bCs/>
                <w:szCs w:val="24"/>
                <w:lang w:val="en-US"/>
              </w:rPr>
              <w:t>9 April – 8 May WP-5B</w:t>
            </w:r>
            <w:r w:rsidRPr="00190496">
              <w:rPr>
                <w:rFonts w:eastAsia="Times New Roman"/>
                <w:bCs/>
                <w:szCs w:val="24"/>
              </w:rPr>
              <w:t xml:space="preserve"> meeting.</w:t>
            </w:r>
          </w:p>
        </w:tc>
      </w:tr>
      <w:tr w:rsidR="00652F43" w:rsidRPr="00652F43" w14:paraId="05F4EBB5" w14:textId="77777777" w:rsidTr="006711FD">
        <w:trPr>
          <w:trHeight w:val="1380"/>
        </w:trPr>
        <w:tc>
          <w:tcPr>
            <w:tcW w:w="9393" w:type="dxa"/>
            <w:gridSpan w:val="2"/>
            <w:tcBorders>
              <w:left w:val="double" w:sz="6" w:space="0" w:color="auto"/>
              <w:bottom w:val="single" w:sz="12" w:space="0" w:color="auto"/>
              <w:right w:val="double" w:sz="6" w:space="0" w:color="auto"/>
            </w:tcBorders>
          </w:tcPr>
          <w:p w14:paraId="3745A5C3" w14:textId="77777777" w:rsidR="00652F43" w:rsidRPr="00652F43" w:rsidRDefault="00652F43" w:rsidP="00652F43">
            <w:pPr>
              <w:ind w:left="180" w:right="144"/>
              <w:rPr>
                <w:rFonts w:eastAsia="Times New Roman"/>
                <w:bCs/>
                <w:szCs w:val="24"/>
              </w:rPr>
            </w:pPr>
            <w:r w:rsidRPr="00190496">
              <w:rPr>
                <w:rFonts w:eastAsia="Times New Roman"/>
                <w:b/>
                <w:szCs w:val="24"/>
              </w:rPr>
              <w:t>Abstract:</w:t>
            </w:r>
            <w:r w:rsidRPr="00190496">
              <w:rPr>
                <w:rFonts w:eastAsia="Times New Roman"/>
                <w:bCs/>
                <w:szCs w:val="24"/>
              </w:rPr>
              <w:t xml:space="preserve">  This contribution is a new recommendation for UAS Detect and Avoid (DAA) systems that operate in the 24.45-24.65 GHz Radionavigation Service allocation. </w:t>
            </w:r>
            <w:r w:rsidRPr="00190496">
              <w:rPr>
                <w:rFonts w:eastAsia="Times New Roman"/>
                <w:szCs w:val="24"/>
                <w:lang w:val="en-US"/>
              </w:rPr>
              <w:t xml:space="preserve">This contribution contains characteristics and protection criteria for </w:t>
            </w:r>
            <w:r w:rsidRPr="00190496">
              <w:rPr>
                <w:rFonts w:eastAsia="Times New Roman"/>
                <w:bCs/>
                <w:szCs w:val="24"/>
              </w:rPr>
              <w:t>DAA radar</w:t>
            </w:r>
            <w:r w:rsidRPr="00190496">
              <w:rPr>
                <w:rFonts w:eastAsia="Times New Roman"/>
                <w:szCs w:val="24"/>
                <w:lang w:val="en-US"/>
              </w:rPr>
              <w:t xml:space="preserve"> that can be used both on airborne and </w:t>
            </w:r>
            <w:proofErr w:type="gramStart"/>
            <w:r w:rsidRPr="00190496">
              <w:rPr>
                <w:rFonts w:eastAsia="Times New Roman"/>
                <w:szCs w:val="24"/>
                <w:lang w:val="en-US"/>
              </w:rPr>
              <w:t>grounds</w:t>
            </w:r>
            <w:proofErr w:type="gramEnd"/>
            <w:r w:rsidRPr="00190496">
              <w:rPr>
                <w:rFonts w:eastAsia="Times New Roman"/>
                <w:szCs w:val="24"/>
                <w:lang w:val="en-US"/>
              </w:rPr>
              <w:t xml:space="preserve"> based unmanned aircraft.</w:t>
            </w:r>
          </w:p>
        </w:tc>
      </w:tr>
    </w:tbl>
    <w:p w14:paraId="043AF628" w14:textId="77777777" w:rsidR="00652F43" w:rsidRDefault="00652F43"/>
    <w:p w14:paraId="1C15C3ED" w14:textId="77777777" w:rsidR="00652F43" w:rsidRDefault="00652F43"/>
    <w:p w14:paraId="7BB09883" w14:textId="65021613" w:rsidR="00652F43" w:rsidRDefault="00652F43">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D431AF" w14:paraId="64BC4615" w14:textId="77777777" w:rsidTr="00876A8A">
        <w:trPr>
          <w:cantSplit/>
        </w:trPr>
        <w:tc>
          <w:tcPr>
            <w:tcW w:w="6487" w:type="dxa"/>
            <w:vAlign w:val="center"/>
          </w:tcPr>
          <w:p w14:paraId="1C79F05F" w14:textId="2F4EC38C" w:rsidR="009F6520" w:rsidRPr="00D431AF" w:rsidRDefault="009F6520" w:rsidP="009F6520">
            <w:pPr>
              <w:shd w:val="solid" w:color="FFFFFF" w:fill="FFFFFF"/>
              <w:spacing w:before="0"/>
              <w:rPr>
                <w:rFonts w:ascii="Verdana" w:hAnsi="Verdana" w:cs="Times New Roman Bold"/>
                <w:b/>
                <w:bCs/>
                <w:sz w:val="26"/>
                <w:szCs w:val="26"/>
              </w:rPr>
            </w:pPr>
            <w:r w:rsidRPr="00D431AF">
              <w:rPr>
                <w:rFonts w:ascii="Verdana" w:hAnsi="Verdana" w:cs="Times New Roman Bold"/>
                <w:b/>
                <w:bCs/>
                <w:sz w:val="26"/>
                <w:szCs w:val="26"/>
              </w:rPr>
              <w:lastRenderedPageBreak/>
              <w:t>Radiocommunication Study Groups</w:t>
            </w:r>
          </w:p>
        </w:tc>
        <w:tc>
          <w:tcPr>
            <w:tcW w:w="3402" w:type="dxa"/>
          </w:tcPr>
          <w:p w14:paraId="0D071BA5" w14:textId="77777777" w:rsidR="009F6520" w:rsidRPr="00D431AF" w:rsidRDefault="00DA70C7" w:rsidP="00DA70C7">
            <w:pPr>
              <w:shd w:val="solid" w:color="FFFFFF" w:fill="FFFFFF"/>
              <w:spacing w:before="0" w:line="240" w:lineRule="atLeast"/>
            </w:pPr>
            <w:bookmarkStart w:id="2" w:name="ditulogo"/>
            <w:bookmarkEnd w:id="2"/>
            <w:r w:rsidRPr="00D431AF">
              <w:rPr>
                <w:noProof/>
              </w:rPr>
              <w:drawing>
                <wp:inline distT="0" distB="0" distL="0" distR="0" wp14:anchorId="260D5E33" wp14:editId="0D4FF9E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D431AF" w14:paraId="56B36BD9" w14:textId="77777777" w:rsidTr="00876A8A">
        <w:trPr>
          <w:cantSplit/>
        </w:trPr>
        <w:tc>
          <w:tcPr>
            <w:tcW w:w="6487" w:type="dxa"/>
            <w:tcBorders>
              <w:bottom w:val="single" w:sz="12" w:space="0" w:color="auto"/>
            </w:tcBorders>
          </w:tcPr>
          <w:p w14:paraId="25D975DD" w14:textId="77777777" w:rsidR="000069D4" w:rsidRPr="00D431AF"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28B57C9" w14:textId="77777777" w:rsidR="000069D4" w:rsidRPr="00D431AF" w:rsidRDefault="000069D4" w:rsidP="00A5173C">
            <w:pPr>
              <w:shd w:val="solid" w:color="FFFFFF" w:fill="FFFFFF"/>
              <w:spacing w:before="0" w:after="48" w:line="240" w:lineRule="atLeast"/>
              <w:rPr>
                <w:sz w:val="22"/>
                <w:szCs w:val="22"/>
              </w:rPr>
            </w:pPr>
          </w:p>
        </w:tc>
      </w:tr>
      <w:tr w:rsidR="000069D4" w:rsidRPr="00D431AF" w14:paraId="2057B29F" w14:textId="77777777" w:rsidTr="00876A8A">
        <w:trPr>
          <w:cantSplit/>
        </w:trPr>
        <w:tc>
          <w:tcPr>
            <w:tcW w:w="6487" w:type="dxa"/>
            <w:tcBorders>
              <w:top w:val="single" w:sz="12" w:space="0" w:color="auto"/>
            </w:tcBorders>
          </w:tcPr>
          <w:p w14:paraId="3C3D35A7" w14:textId="77777777" w:rsidR="000069D4" w:rsidRPr="00D431AF"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3402EFF" w14:textId="77777777" w:rsidR="000069D4" w:rsidRPr="00D431AF" w:rsidRDefault="000069D4" w:rsidP="00A5173C">
            <w:pPr>
              <w:shd w:val="solid" w:color="FFFFFF" w:fill="FFFFFF"/>
              <w:spacing w:before="0" w:after="48" w:line="240" w:lineRule="atLeast"/>
            </w:pPr>
          </w:p>
        </w:tc>
      </w:tr>
      <w:tr w:rsidR="000069D4" w:rsidRPr="00D431AF" w14:paraId="78997D83" w14:textId="77777777" w:rsidTr="00876A8A">
        <w:trPr>
          <w:cantSplit/>
        </w:trPr>
        <w:tc>
          <w:tcPr>
            <w:tcW w:w="6487" w:type="dxa"/>
            <w:vMerge w:val="restart"/>
          </w:tcPr>
          <w:p w14:paraId="58C65ADA" w14:textId="5A4E0C71" w:rsidR="00D73A04" w:rsidRDefault="00F83F6E" w:rsidP="00A60CAD">
            <w:pPr>
              <w:shd w:val="solid" w:color="FFFFFF" w:fill="FFFFFF"/>
              <w:tabs>
                <w:tab w:val="clear" w:pos="1134"/>
                <w:tab w:val="clear" w:pos="1871"/>
                <w:tab w:val="clear" w:pos="2268"/>
              </w:tabs>
              <w:spacing w:before="0" w:after="240"/>
              <w:ind w:left="1134" w:hanging="1134"/>
              <w:rPr>
                <w:rFonts w:ascii="Verdana" w:eastAsia="Malgun Gothic" w:hAnsi="Verdana"/>
                <w:bCs/>
                <w:sz w:val="20"/>
                <w:lang w:val="fr-FR" w:eastAsia="ko-KR"/>
              </w:rPr>
            </w:pPr>
            <w:bookmarkStart w:id="3" w:name="recibido"/>
            <w:bookmarkStart w:id="4" w:name="dnum" w:colFirst="1" w:colLast="1"/>
            <w:bookmarkEnd w:id="3"/>
            <w:proofErr w:type="gramStart"/>
            <w:r w:rsidRPr="00AF6261">
              <w:rPr>
                <w:rFonts w:ascii="Verdana" w:hAnsi="Verdana"/>
                <w:sz w:val="20"/>
                <w:lang w:val="fr-FR"/>
              </w:rPr>
              <w:t>Source:</w:t>
            </w:r>
            <w:proofErr w:type="gramEnd"/>
            <w:r w:rsidRPr="00AF6261">
              <w:rPr>
                <w:rFonts w:ascii="Verdana" w:hAnsi="Verdana"/>
                <w:sz w:val="20"/>
                <w:lang w:val="fr-FR"/>
              </w:rPr>
              <w:tab/>
              <w:t xml:space="preserve">Document </w:t>
            </w:r>
            <w:r w:rsidRPr="00AF6261">
              <w:rPr>
                <w:rFonts w:ascii="Verdana" w:hAnsi="Verdana"/>
                <w:bCs/>
                <w:sz w:val="20"/>
                <w:lang w:val="fr-FR" w:eastAsia="zh-CN"/>
              </w:rPr>
              <w:t>5B/</w:t>
            </w:r>
            <w:r w:rsidR="00EE07B1">
              <w:rPr>
                <w:rFonts w:ascii="Verdana" w:hAnsi="Verdana"/>
                <w:bCs/>
                <w:sz w:val="20"/>
                <w:lang w:val="fr-FR" w:eastAsia="zh-CN"/>
              </w:rPr>
              <w:t>315-E Annex 2.7</w:t>
            </w:r>
          </w:p>
          <w:p w14:paraId="5869D7A3" w14:textId="2EE9AF75" w:rsidR="00EE07B1" w:rsidRPr="00AF6261" w:rsidRDefault="00EE07B1" w:rsidP="00A60CAD">
            <w:pPr>
              <w:shd w:val="solid" w:color="FFFFFF" w:fill="FFFFFF"/>
              <w:tabs>
                <w:tab w:val="clear" w:pos="1134"/>
                <w:tab w:val="clear" w:pos="1871"/>
                <w:tab w:val="clear" w:pos="2268"/>
              </w:tabs>
              <w:spacing w:before="0" w:after="240"/>
              <w:ind w:left="1134" w:hanging="1134"/>
              <w:rPr>
                <w:rFonts w:ascii="Verdana" w:hAnsi="Verdana"/>
                <w:sz w:val="20"/>
                <w:lang w:val="fr-FR"/>
              </w:rPr>
            </w:pPr>
            <w:r w:rsidRPr="00991972">
              <w:rPr>
                <w:rFonts w:ascii="Verdana" w:hAnsi="Verdana"/>
                <w:sz w:val="20"/>
              </w:rPr>
              <w:t>Subject:</w:t>
            </w:r>
            <w:r w:rsidRPr="00991972">
              <w:rPr>
                <w:rFonts w:ascii="Verdana" w:hAnsi="Verdana"/>
                <w:sz w:val="20"/>
              </w:rPr>
              <w:tab/>
              <w:t xml:space="preserve">New Recommendation ITU-R </w:t>
            </w:r>
            <w:r>
              <w:rPr>
                <w:rFonts w:ascii="Verdana" w:hAnsi="Verdana"/>
                <w:sz w:val="20"/>
              </w:rPr>
              <w:br/>
            </w:r>
            <w:proofErr w:type="gramStart"/>
            <w:r w:rsidRPr="00991972">
              <w:rPr>
                <w:rFonts w:ascii="Verdana" w:hAnsi="Verdana"/>
                <w:sz w:val="20"/>
              </w:rPr>
              <w:t>M.[</w:t>
            </w:r>
            <w:proofErr w:type="gramEnd"/>
            <w:r w:rsidRPr="00991972">
              <w:rPr>
                <w:rFonts w:ascii="Verdana" w:hAnsi="Verdana"/>
                <w:sz w:val="20"/>
              </w:rPr>
              <w:t>24.45-24.65_GHz_ARNS]</w:t>
            </w:r>
          </w:p>
        </w:tc>
        <w:tc>
          <w:tcPr>
            <w:tcW w:w="3402" w:type="dxa"/>
          </w:tcPr>
          <w:p w14:paraId="6F82663F" w14:textId="3AF222A5" w:rsidR="000069D4" w:rsidRPr="00D431AF" w:rsidRDefault="00DA70C7" w:rsidP="006C6EF6">
            <w:pPr>
              <w:pStyle w:val="DocData"/>
              <w:framePr w:hSpace="0" w:wrap="auto" w:hAnchor="text" w:yAlign="inline"/>
            </w:pPr>
            <w:r w:rsidRPr="00D431AF">
              <w:t xml:space="preserve">Document </w:t>
            </w:r>
            <w:r w:rsidR="00E03A9A" w:rsidRPr="00D431AF">
              <w:t>5B</w:t>
            </w:r>
            <w:r w:rsidR="001A09D6" w:rsidRPr="00D431AF">
              <w:t>/</w:t>
            </w:r>
            <w:r w:rsidR="00652F43">
              <w:rPr>
                <w:highlight w:val="yellow"/>
              </w:rPr>
              <w:t>X</w:t>
            </w:r>
            <w:r w:rsidR="00EE07B1" w:rsidRPr="00652F43">
              <w:rPr>
                <w:highlight w:val="yellow"/>
              </w:rPr>
              <w:t>X</w:t>
            </w:r>
            <w:r w:rsidR="009A318B" w:rsidRPr="00D431AF">
              <w:t>-E</w:t>
            </w:r>
          </w:p>
        </w:tc>
      </w:tr>
      <w:tr w:rsidR="000069D4" w:rsidRPr="00D431AF" w14:paraId="07B8CE72" w14:textId="77777777" w:rsidTr="00876A8A">
        <w:trPr>
          <w:cantSplit/>
        </w:trPr>
        <w:tc>
          <w:tcPr>
            <w:tcW w:w="6487" w:type="dxa"/>
            <w:vMerge/>
          </w:tcPr>
          <w:p w14:paraId="337109E5" w14:textId="77777777" w:rsidR="000069D4" w:rsidRPr="00D431AF" w:rsidRDefault="000069D4" w:rsidP="00A5173C">
            <w:pPr>
              <w:spacing w:before="60"/>
              <w:jc w:val="center"/>
              <w:rPr>
                <w:b/>
                <w:smallCaps/>
                <w:sz w:val="32"/>
                <w:lang w:eastAsia="zh-CN"/>
              </w:rPr>
            </w:pPr>
            <w:bookmarkStart w:id="5" w:name="ddate" w:colFirst="1" w:colLast="1"/>
            <w:bookmarkEnd w:id="4"/>
          </w:p>
        </w:tc>
        <w:tc>
          <w:tcPr>
            <w:tcW w:w="3402" w:type="dxa"/>
          </w:tcPr>
          <w:p w14:paraId="1295610C" w14:textId="27C6309C" w:rsidR="000069D4" w:rsidRPr="00D431AF" w:rsidRDefault="00FB4A01" w:rsidP="006C6EF6">
            <w:pPr>
              <w:pStyle w:val="DocData"/>
              <w:framePr w:hSpace="0" w:wrap="auto" w:hAnchor="text" w:yAlign="inline"/>
            </w:pPr>
            <w:r w:rsidRPr="00D431AF">
              <w:rPr>
                <w:lang w:eastAsia="ko-KR"/>
              </w:rPr>
              <w:t>1</w:t>
            </w:r>
            <w:r w:rsidR="00EE07B1">
              <w:rPr>
                <w:lang w:eastAsia="ko-KR"/>
              </w:rPr>
              <w:t>1</w:t>
            </w:r>
            <w:r w:rsidR="009A318B" w:rsidRPr="00D431AF">
              <w:t xml:space="preserve"> </w:t>
            </w:r>
            <w:r w:rsidR="00EE07B1">
              <w:t>August</w:t>
            </w:r>
            <w:r w:rsidR="009A318B" w:rsidRPr="00D431AF">
              <w:t xml:space="preserve"> 2025</w:t>
            </w:r>
          </w:p>
        </w:tc>
      </w:tr>
      <w:tr w:rsidR="000069D4" w:rsidRPr="00D431AF" w14:paraId="03BFBB6F" w14:textId="77777777" w:rsidTr="00876A8A">
        <w:trPr>
          <w:cantSplit/>
        </w:trPr>
        <w:tc>
          <w:tcPr>
            <w:tcW w:w="6487" w:type="dxa"/>
            <w:vMerge/>
          </w:tcPr>
          <w:p w14:paraId="57D4B105" w14:textId="77777777" w:rsidR="000069D4" w:rsidRPr="00D431AF" w:rsidRDefault="000069D4" w:rsidP="00A5173C">
            <w:pPr>
              <w:spacing w:before="60"/>
              <w:jc w:val="center"/>
              <w:rPr>
                <w:b/>
                <w:smallCaps/>
                <w:sz w:val="32"/>
                <w:lang w:eastAsia="zh-CN"/>
              </w:rPr>
            </w:pPr>
            <w:bookmarkStart w:id="6" w:name="dorlang" w:colFirst="1" w:colLast="1"/>
            <w:bookmarkEnd w:id="5"/>
          </w:p>
        </w:tc>
        <w:tc>
          <w:tcPr>
            <w:tcW w:w="3402" w:type="dxa"/>
          </w:tcPr>
          <w:p w14:paraId="15980335" w14:textId="6C35AAB0" w:rsidR="000069D4" w:rsidRPr="00D431AF" w:rsidRDefault="009A318B" w:rsidP="006C6EF6">
            <w:pPr>
              <w:pStyle w:val="DocData"/>
              <w:framePr w:hSpace="0" w:wrap="auto" w:hAnchor="text" w:yAlign="inline"/>
              <w:rPr>
                <w:rFonts w:eastAsia="SimSun"/>
              </w:rPr>
            </w:pPr>
            <w:r w:rsidRPr="00D431AF">
              <w:rPr>
                <w:rFonts w:eastAsia="SimSun"/>
              </w:rPr>
              <w:t>English only</w:t>
            </w:r>
          </w:p>
        </w:tc>
      </w:tr>
      <w:tr w:rsidR="000069D4" w:rsidRPr="00D431AF" w14:paraId="16C451C3" w14:textId="77777777" w:rsidTr="00D046A7">
        <w:trPr>
          <w:cantSplit/>
        </w:trPr>
        <w:tc>
          <w:tcPr>
            <w:tcW w:w="9889" w:type="dxa"/>
            <w:gridSpan w:val="2"/>
          </w:tcPr>
          <w:p w14:paraId="2585BD85" w14:textId="6E886E73" w:rsidR="000069D4" w:rsidRPr="00D431AF" w:rsidRDefault="00EE07B1" w:rsidP="00791CCB">
            <w:pPr>
              <w:pStyle w:val="Source"/>
              <w:rPr>
                <w:lang w:eastAsia="zh-CN"/>
              </w:rPr>
            </w:pPr>
            <w:bookmarkStart w:id="7" w:name="drec" w:colFirst="0" w:colLast="0"/>
            <w:bookmarkEnd w:id="6"/>
            <w:r w:rsidRPr="001D4717">
              <w:rPr>
                <w:bCs/>
                <w:lang w:eastAsia="zh-CN"/>
              </w:rPr>
              <w:t>United States of America</w:t>
            </w:r>
          </w:p>
        </w:tc>
      </w:tr>
      <w:tr w:rsidR="00791CCB" w:rsidRPr="00D431AF" w14:paraId="429E2A7F" w14:textId="77777777" w:rsidTr="00D046A7">
        <w:trPr>
          <w:cantSplit/>
        </w:trPr>
        <w:tc>
          <w:tcPr>
            <w:tcW w:w="9889" w:type="dxa"/>
            <w:gridSpan w:val="2"/>
          </w:tcPr>
          <w:p w14:paraId="336847FB" w14:textId="0FB027BF" w:rsidR="00791CCB" w:rsidRPr="00D431AF" w:rsidRDefault="00791CCB" w:rsidP="00A5173C">
            <w:pPr>
              <w:pStyle w:val="Title1"/>
              <w:rPr>
                <w:lang w:eastAsia="zh-CN"/>
              </w:rPr>
            </w:pPr>
            <w:r w:rsidRPr="00652F43">
              <w:rPr>
                <w:caps w:val="0"/>
                <w:highlight w:val="yellow"/>
                <w:lang w:eastAsia="zh-CN"/>
              </w:rPr>
              <w:t xml:space="preserve">WORKING DOCUMENT </w:t>
            </w:r>
            <w:r w:rsidRPr="00190496">
              <w:rPr>
                <w:caps w:val="0"/>
                <w:highlight w:val="yellow"/>
                <w:lang w:eastAsia="zh-CN"/>
              </w:rPr>
              <w:t>TOWARDS A</w:t>
            </w:r>
            <w:r w:rsidRPr="00D431AF">
              <w:rPr>
                <w:caps w:val="0"/>
                <w:lang w:eastAsia="zh-CN"/>
              </w:rPr>
              <w:t xml:space="preserve"> PRELIMINARY DRAFT NEW </w:t>
            </w:r>
            <w:r w:rsidRPr="00D431AF">
              <w:rPr>
                <w:caps w:val="0"/>
                <w:lang w:eastAsia="zh-CN"/>
              </w:rPr>
              <w:br/>
              <w:t>RECOMMENDATION ITU-R M.[24.45-24.65_GHZ_ARNS]</w:t>
            </w:r>
          </w:p>
        </w:tc>
      </w:tr>
      <w:tr w:rsidR="000069D4" w:rsidRPr="00D431AF" w14:paraId="75349D17" w14:textId="77777777" w:rsidTr="00D046A7">
        <w:trPr>
          <w:cantSplit/>
        </w:trPr>
        <w:tc>
          <w:tcPr>
            <w:tcW w:w="9889" w:type="dxa"/>
            <w:gridSpan w:val="2"/>
          </w:tcPr>
          <w:p w14:paraId="04817365" w14:textId="2FFF1B4F" w:rsidR="000069D4" w:rsidRPr="00D431AF" w:rsidRDefault="00E03A9A" w:rsidP="001A09D6">
            <w:pPr>
              <w:pStyle w:val="Title4"/>
              <w:rPr>
                <w:lang w:eastAsia="zh-CN"/>
              </w:rPr>
            </w:pPr>
            <w:bookmarkStart w:id="8" w:name="_Hlk142992493"/>
            <w:bookmarkStart w:id="9" w:name="dtitle1" w:colFirst="0" w:colLast="0"/>
            <w:bookmarkEnd w:id="7"/>
            <w:r w:rsidRPr="00D431AF">
              <w:rPr>
                <w:lang w:eastAsia="zh-CN"/>
              </w:rPr>
              <w:t xml:space="preserve">Characteristics of and protection criteria for radars operating in the </w:t>
            </w:r>
            <w:r w:rsidRPr="00D431AF">
              <w:rPr>
                <w:lang w:eastAsia="zh-CN"/>
              </w:rPr>
              <w:br/>
              <w:t>radionavigation service in the frequency band 24.45-24.65 GHz</w:t>
            </w:r>
            <w:bookmarkEnd w:id="8"/>
          </w:p>
        </w:tc>
      </w:tr>
      <w:bookmarkEnd w:id="9"/>
    </w:tbl>
    <w:p w14:paraId="4407436C" w14:textId="77777777" w:rsidR="00EE07B1" w:rsidRDefault="00EE07B1" w:rsidP="00EE07B1">
      <w:pPr>
        <w:rPr>
          <w:rFonts w:eastAsia="Times New Roman"/>
          <w:szCs w:val="24"/>
        </w:rPr>
      </w:pPr>
    </w:p>
    <w:p w14:paraId="189F0AA3" w14:textId="77777777" w:rsidR="00EE07B1" w:rsidRPr="00EE07B1" w:rsidRDefault="00EE07B1" w:rsidP="00EE07B1">
      <w:pPr>
        <w:keepNext/>
        <w:keepLines/>
        <w:spacing w:before="480"/>
        <w:rPr>
          <w:rFonts w:ascii="Times New Roman Bold" w:eastAsia="Times New Roman" w:hAnsi="Times New Roman Bold" w:cs="Times New Roman Bold"/>
          <w:b/>
          <w:lang w:eastAsia="zh-CN"/>
        </w:rPr>
      </w:pPr>
      <w:r w:rsidRPr="00EE07B1">
        <w:rPr>
          <w:rFonts w:ascii="Times New Roman Bold" w:eastAsia="Times New Roman" w:hAnsi="Times New Roman Bold" w:cs="Times New Roman Bold"/>
          <w:b/>
          <w:lang w:eastAsia="zh-CN"/>
        </w:rPr>
        <w:t>Introduction</w:t>
      </w:r>
    </w:p>
    <w:p w14:paraId="2867C012" w14:textId="2BB6E2BC" w:rsidR="00EE07B1" w:rsidRPr="00EE07B1" w:rsidRDefault="00EE07B1" w:rsidP="00EE07B1">
      <w:pPr>
        <w:spacing w:before="240"/>
        <w:jc w:val="both"/>
        <w:rPr>
          <w:rFonts w:eastAsia="Times New Roman"/>
          <w:lang w:eastAsia="zh-CN"/>
        </w:rPr>
      </w:pPr>
      <w:r w:rsidRPr="00190496">
        <w:rPr>
          <w:rFonts w:eastAsia="Times New Roman"/>
        </w:rPr>
        <w:t>This document proposes new Recommendation with characteristics and protection criteria for radionavigation systems, including unmanned aircraft (UA) detect and avoid (DAA) radar system operating in the radionavigation service (RNS) in the frequency band 24.45-24.65 GHz. These technical and operational characteristics are to be used as a guideline in analy</w:t>
      </w:r>
      <w:r w:rsidR="00190496">
        <w:rPr>
          <w:rFonts w:eastAsia="Times New Roman"/>
        </w:rPr>
        <w:t>s</w:t>
      </w:r>
      <w:r w:rsidRPr="00190496">
        <w:rPr>
          <w:rFonts w:eastAsia="Times New Roman"/>
        </w:rPr>
        <w:t>ing compatibility between radars operating in the radionavigation service and systems in other services within this band.</w:t>
      </w:r>
      <w:r w:rsidRPr="00EE07B1">
        <w:rPr>
          <w:rFonts w:eastAsia="Times New Roman"/>
          <w:lang w:eastAsia="zh-CN"/>
        </w:rPr>
        <w:t xml:space="preserve"> </w:t>
      </w:r>
    </w:p>
    <w:p w14:paraId="2F403680" w14:textId="77777777" w:rsidR="00EE07B1" w:rsidRPr="00EE07B1" w:rsidRDefault="00EE07B1" w:rsidP="00EE07B1">
      <w:pPr>
        <w:rPr>
          <w:rFonts w:eastAsia="Times New Roman"/>
          <w:b/>
        </w:rPr>
      </w:pPr>
    </w:p>
    <w:p w14:paraId="4D779CAC" w14:textId="77777777" w:rsidR="00EE07B1" w:rsidRPr="00EE07B1" w:rsidRDefault="00EE07B1" w:rsidP="00EE07B1">
      <w:pPr>
        <w:keepNext/>
        <w:keepLines/>
        <w:spacing w:before="160"/>
        <w:rPr>
          <w:rFonts w:ascii="Times New Roman Bold" w:eastAsia="Times New Roman" w:hAnsi="Times New Roman Bold" w:cs="Times New Roman Bold"/>
          <w:b/>
          <w:lang w:eastAsia="zh-CN"/>
        </w:rPr>
      </w:pPr>
      <w:r w:rsidRPr="00EE07B1">
        <w:rPr>
          <w:rFonts w:ascii="Times New Roman Bold" w:eastAsia="Times New Roman" w:hAnsi="Times New Roman Bold" w:cs="Times New Roman Bold"/>
          <w:b/>
          <w:lang w:eastAsia="zh-CN"/>
        </w:rPr>
        <w:t>Proposal</w:t>
      </w:r>
    </w:p>
    <w:p w14:paraId="00C259F7" w14:textId="77777777" w:rsidR="00EE07B1" w:rsidRPr="00EE07B1" w:rsidRDefault="00EE07B1" w:rsidP="00EE07B1">
      <w:pPr>
        <w:spacing w:before="240"/>
        <w:jc w:val="both"/>
        <w:rPr>
          <w:rFonts w:eastAsia="Calibri"/>
          <w:lang w:eastAsia="zh-CN"/>
        </w:rPr>
      </w:pPr>
      <w:r w:rsidRPr="00190496">
        <w:rPr>
          <w:rFonts w:eastAsia="Calibri"/>
          <w:lang w:eastAsia="zh-CN"/>
        </w:rPr>
        <w:t xml:space="preserve">The United States proposes that ITU-R Working Party (WP) 5B consider the updates to the working document towards a preliminary draft New Recommendation </w:t>
      </w:r>
      <w:bookmarkStart w:id="10" w:name="_Hlk129242995"/>
      <w:r w:rsidRPr="00190496">
        <w:rPr>
          <w:rFonts w:eastAsia="Calibri"/>
          <w:lang w:eastAsia="zh-CN"/>
        </w:rPr>
        <w:fldChar w:fldCharType="begin"/>
      </w:r>
      <w:r w:rsidRPr="00190496">
        <w:rPr>
          <w:rFonts w:eastAsia="Calibri"/>
          <w:lang w:eastAsia="zh-CN"/>
        </w:rPr>
        <w:instrText>HYPERLINK "https://www.itu.int/dms_ties/itu-r/md/23/wp5b/c/R23-WP5B-C-0216!N26!MSW-E.docx"</w:instrText>
      </w:r>
      <w:r w:rsidRPr="00190496">
        <w:rPr>
          <w:rFonts w:eastAsia="Calibri"/>
          <w:lang w:eastAsia="zh-CN"/>
        </w:rPr>
      </w:r>
      <w:r w:rsidRPr="00190496">
        <w:rPr>
          <w:rFonts w:eastAsia="Calibri"/>
          <w:lang w:eastAsia="zh-CN"/>
        </w:rPr>
        <w:fldChar w:fldCharType="separate"/>
      </w:r>
      <w:r w:rsidRPr="00190496">
        <w:rPr>
          <w:rFonts w:eastAsia="Calibri"/>
          <w:color w:val="0000FF" w:themeColor="hyperlink"/>
          <w:u w:val="single"/>
          <w:lang w:eastAsia="zh-CN"/>
        </w:rPr>
        <w:t>ITU-R M.[24.45-24.65_GHz_RNS]</w:t>
      </w:r>
      <w:bookmarkEnd w:id="10"/>
      <w:r w:rsidRPr="00190496">
        <w:rPr>
          <w:rFonts w:eastAsia="Calibri"/>
          <w:lang w:eastAsia="zh-CN"/>
        </w:rPr>
        <w:fldChar w:fldCharType="end"/>
      </w:r>
      <w:r w:rsidRPr="00190496">
        <w:rPr>
          <w:rFonts w:eastAsia="Calibri"/>
          <w:lang w:eastAsia="zh-CN"/>
        </w:rPr>
        <w:t xml:space="preserve"> attached to the Chairman’s Report. The proposed updates seek to address the editor’s notes and square brackets in this document.</w:t>
      </w:r>
      <w:r w:rsidRPr="00EE07B1">
        <w:rPr>
          <w:rFonts w:eastAsia="Calibri"/>
          <w:lang w:eastAsia="zh-CN"/>
        </w:rPr>
        <w:t xml:space="preserve">  </w:t>
      </w:r>
    </w:p>
    <w:p w14:paraId="3B02064A" w14:textId="77777777" w:rsidR="00EE07B1" w:rsidRPr="00EE07B1" w:rsidRDefault="00EE07B1" w:rsidP="00EE07B1">
      <w:pPr>
        <w:spacing w:before="240"/>
        <w:jc w:val="both"/>
        <w:rPr>
          <w:rFonts w:eastAsia="Calibri"/>
          <w:lang w:eastAsia="zh-CN"/>
        </w:rPr>
      </w:pPr>
    </w:p>
    <w:p w14:paraId="57B80924" w14:textId="036046A2" w:rsidR="00EE07B1" w:rsidRPr="00EE07B1" w:rsidRDefault="00EE07B1" w:rsidP="00EE07B1">
      <w:pPr>
        <w:jc w:val="both"/>
        <w:rPr>
          <w:rFonts w:eastAsia="Times New Roman"/>
        </w:rPr>
      </w:pPr>
      <w:r w:rsidRPr="00190496">
        <w:rPr>
          <w:rFonts w:eastAsia="Times New Roman"/>
          <w:highlight w:val="yellow"/>
        </w:rPr>
        <w:t>It is also proposed to elevate the status of this document to Preliminary Draft New Recommendation.</w:t>
      </w:r>
      <w:r w:rsidRPr="00EE07B1">
        <w:rPr>
          <w:rFonts w:eastAsia="Times New Roman"/>
        </w:rPr>
        <w:t xml:space="preserve"> </w:t>
      </w:r>
    </w:p>
    <w:p w14:paraId="4A43A197" w14:textId="77777777" w:rsidR="00EE07B1" w:rsidRPr="00EE07B1" w:rsidRDefault="00EE07B1" w:rsidP="00EE07B1">
      <w:pPr>
        <w:rPr>
          <w:rFonts w:eastAsia="Times New Roman"/>
        </w:rPr>
      </w:pPr>
    </w:p>
    <w:p w14:paraId="5B983CEE" w14:textId="77777777" w:rsidR="00EE07B1" w:rsidRDefault="00EE07B1" w:rsidP="00EE07B1">
      <w:pPr>
        <w:rPr>
          <w:rFonts w:eastAsia="Times New Roman"/>
          <w:szCs w:val="24"/>
        </w:rPr>
      </w:pPr>
    </w:p>
    <w:p w14:paraId="72FD49FF" w14:textId="374D9E0E" w:rsidR="00EE07B1" w:rsidRPr="00EE07B1" w:rsidRDefault="00EE07B1" w:rsidP="00EE07B1">
      <w:pPr>
        <w:rPr>
          <w:rFonts w:eastAsia="Times New Roman"/>
          <w:b/>
          <w:bCs/>
          <w:szCs w:val="24"/>
        </w:rPr>
      </w:pPr>
      <w:r w:rsidRPr="00EE07B1">
        <w:rPr>
          <w:rFonts w:eastAsia="Times New Roman"/>
          <w:b/>
          <w:bCs/>
          <w:szCs w:val="24"/>
        </w:rPr>
        <w:t>Attachment:</w:t>
      </w:r>
    </w:p>
    <w:p w14:paraId="545886D2" w14:textId="6338F76F" w:rsidR="00EE07B1" w:rsidRDefault="00EE07B1">
      <w:pPr>
        <w:tabs>
          <w:tab w:val="clear" w:pos="1134"/>
          <w:tab w:val="clear" w:pos="1871"/>
          <w:tab w:val="clear" w:pos="2268"/>
        </w:tabs>
        <w:overflowPunct/>
        <w:autoSpaceDE/>
        <w:autoSpaceDN/>
        <w:adjustRightInd/>
        <w:spacing w:before="0"/>
        <w:textAlignment w:val="auto"/>
        <w:rPr>
          <w:rFonts w:eastAsia="Times New Roman"/>
          <w:szCs w:val="24"/>
        </w:rPr>
      </w:pPr>
      <w:r>
        <w:rPr>
          <w:rFonts w:eastAsia="Times New Roman"/>
          <w:szCs w:val="24"/>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EE07B1" w:rsidRPr="00013AC2" w14:paraId="2ED823F8" w14:textId="77777777" w:rsidTr="006711FD">
        <w:trPr>
          <w:cantSplit/>
        </w:trPr>
        <w:tc>
          <w:tcPr>
            <w:tcW w:w="9889" w:type="dxa"/>
          </w:tcPr>
          <w:p w14:paraId="40CA602B" w14:textId="77777777" w:rsidR="00EE07B1" w:rsidRPr="00013AC2" w:rsidRDefault="00EE07B1" w:rsidP="006711FD">
            <w:pPr>
              <w:spacing w:before="840"/>
              <w:jc w:val="center"/>
              <w:rPr>
                <w:rFonts w:eastAsia="Times New Roman"/>
                <w:b/>
                <w:sz w:val="28"/>
                <w:lang w:eastAsia="zh-CN"/>
              </w:rPr>
            </w:pPr>
            <w:r w:rsidRPr="00013AC2">
              <w:rPr>
                <w:rFonts w:eastAsia="Times New Roman"/>
                <w:b/>
                <w:sz w:val="28"/>
                <w:lang w:eastAsia="zh-CN"/>
              </w:rPr>
              <w:lastRenderedPageBreak/>
              <w:t>ATTACHMENT</w:t>
            </w:r>
          </w:p>
        </w:tc>
      </w:tr>
      <w:tr w:rsidR="00EE07B1" w:rsidRPr="00013AC2" w14:paraId="5D2D6D74" w14:textId="77777777" w:rsidTr="006711FD">
        <w:trPr>
          <w:cantSplit/>
        </w:trPr>
        <w:tc>
          <w:tcPr>
            <w:tcW w:w="9889" w:type="dxa"/>
          </w:tcPr>
          <w:p w14:paraId="34E8AC79" w14:textId="76111399" w:rsidR="00EE07B1" w:rsidRPr="00013AC2" w:rsidRDefault="00EE07B1" w:rsidP="006711FD">
            <w:pPr>
              <w:tabs>
                <w:tab w:val="left" w:pos="567"/>
                <w:tab w:val="left" w:pos="1701"/>
                <w:tab w:val="left" w:pos="2835"/>
              </w:tabs>
              <w:spacing w:before="240"/>
              <w:jc w:val="center"/>
              <w:rPr>
                <w:rFonts w:eastAsia="Times New Roman"/>
                <w:caps/>
                <w:sz w:val="28"/>
                <w:lang w:eastAsia="zh-CN"/>
              </w:rPr>
            </w:pPr>
            <w:r w:rsidRPr="00EE07B1">
              <w:rPr>
                <w:rFonts w:eastAsia="Times New Roman"/>
                <w:caps/>
                <w:sz w:val="28"/>
                <w:lang w:eastAsia="zh-CN"/>
              </w:rPr>
              <w:t xml:space="preserve">Working document towards a preliminary draft new </w:t>
            </w:r>
            <w:r w:rsidRPr="00EE07B1">
              <w:rPr>
                <w:rFonts w:eastAsia="Times New Roman"/>
                <w:caps/>
                <w:sz w:val="28"/>
                <w:lang w:eastAsia="zh-CN"/>
              </w:rPr>
              <w:br/>
              <w:t xml:space="preserve">Recommendation ITU-R </w:t>
            </w:r>
            <w:proofErr w:type="gramStart"/>
            <w:r w:rsidRPr="00EE07B1">
              <w:rPr>
                <w:rFonts w:eastAsia="Times New Roman"/>
                <w:caps/>
                <w:sz w:val="28"/>
                <w:lang w:eastAsia="zh-CN"/>
              </w:rPr>
              <w:t>M.[</w:t>
            </w:r>
            <w:proofErr w:type="gramEnd"/>
            <w:r w:rsidRPr="00EE07B1">
              <w:rPr>
                <w:rFonts w:eastAsia="Times New Roman"/>
                <w:caps/>
                <w:sz w:val="28"/>
                <w:lang w:eastAsia="zh-CN"/>
              </w:rPr>
              <w:t>24.45-24.65_GHz_ARNS]</w:t>
            </w:r>
          </w:p>
        </w:tc>
      </w:tr>
      <w:tr w:rsidR="00EE07B1" w:rsidRPr="00013AC2" w14:paraId="7B382322" w14:textId="77777777" w:rsidTr="006711FD">
        <w:trPr>
          <w:cantSplit/>
        </w:trPr>
        <w:tc>
          <w:tcPr>
            <w:tcW w:w="9889" w:type="dxa"/>
          </w:tcPr>
          <w:p w14:paraId="32CCF0A1" w14:textId="4BFCDE8C" w:rsidR="00EE07B1" w:rsidRPr="00013AC2" w:rsidRDefault="00EE07B1" w:rsidP="006711FD">
            <w:pPr>
              <w:overflowPunct/>
              <w:autoSpaceDE/>
              <w:autoSpaceDN/>
              <w:adjustRightInd/>
              <w:spacing w:before="240"/>
              <w:jc w:val="center"/>
              <w:textAlignment w:val="auto"/>
              <w:rPr>
                <w:rFonts w:eastAsia="Times New Roman"/>
                <w:b/>
                <w:sz w:val="28"/>
                <w:lang w:eastAsia="zh-CN"/>
              </w:rPr>
            </w:pPr>
            <w:r w:rsidRPr="00EE07B1">
              <w:rPr>
                <w:rFonts w:eastAsia="Times New Roman"/>
                <w:b/>
                <w:sz w:val="28"/>
                <w:lang w:eastAsia="zh-CN"/>
              </w:rPr>
              <w:t xml:space="preserve">Characteristics of and protection criteria for radars operating in the </w:t>
            </w:r>
            <w:r w:rsidRPr="00EE07B1">
              <w:rPr>
                <w:rFonts w:eastAsia="Times New Roman"/>
                <w:b/>
                <w:sz w:val="28"/>
                <w:lang w:eastAsia="zh-CN"/>
              </w:rPr>
              <w:br/>
              <w:t>radionavigation service in the frequency band 24.45-24.65 GHz</w:t>
            </w:r>
          </w:p>
        </w:tc>
      </w:tr>
    </w:tbl>
    <w:p w14:paraId="0845655A" w14:textId="77777777" w:rsidR="00E03A9A" w:rsidRPr="00D431AF" w:rsidRDefault="00E03A9A" w:rsidP="00E03A9A">
      <w:pPr>
        <w:pStyle w:val="Recdate"/>
        <w:spacing w:after="240"/>
      </w:pPr>
      <w:r w:rsidRPr="00D431AF">
        <w:t>(202X)</w:t>
      </w:r>
    </w:p>
    <w:p w14:paraId="694DCFC9" w14:textId="77777777" w:rsidR="00E03A9A" w:rsidRPr="00D431AF" w:rsidRDefault="00E03A9A" w:rsidP="00E03A9A">
      <w:pPr>
        <w:pStyle w:val="HeadingSum"/>
        <w:rPr>
          <w:szCs w:val="22"/>
          <w:lang w:val="en-GB"/>
        </w:rPr>
      </w:pPr>
      <w:r w:rsidRPr="00D431AF">
        <w:rPr>
          <w:szCs w:val="22"/>
          <w:lang w:val="en-GB"/>
        </w:rPr>
        <w:t>Scope</w:t>
      </w:r>
    </w:p>
    <w:p w14:paraId="692944A8" w14:textId="77777777" w:rsidR="00E03A9A" w:rsidRPr="00D431AF" w:rsidRDefault="00E03A9A" w:rsidP="00E03A9A">
      <w:pPr>
        <w:jc w:val="both"/>
        <w:rPr>
          <w:sz w:val="22"/>
          <w:szCs w:val="22"/>
        </w:rPr>
      </w:pPr>
      <w:r w:rsidRPr="00D431AF">
        <w:rPr>
          <w:sz w:val="22"/>
          <w:szCs w:val="22"/>
        </w:rPr>
        <w:t>This document specifies the characteristics and protection criteria of radars operating in the radionavigation service (RNS) in the frequency band 24.45-24.65 GHz. The technical and operational characteristics should be used in analysing compatibility between radars operating in the radionavigation service and systems in other services.</w:t>
      </w:r>
    </w:p>
    <w:p w14:paraId="6F3BDDC9" w14:textId="77777777" w:rsidR="00E03A9A" w:rsidRPr="00D431AF" w:rsidRDefault="00E03A9A" w:rsidP="00E03A9A">
      <w:pPr>
        <w:pStyle w:val="Headingb"/>
      </w:pPr>
      <w:r w:rsidRPr="00D431AF">
        <w:t>Keywords</w:t>
      </w:r>
    </w:p>
    <w:p w14:paraId="66B8526A" w14:textId="77777777" w:rsidR="00E03A9A" w:rsidRPr="00D431AF" w:rsidRDefault="00E03A9A" w:rsidP="00E03A9A">
      <w:r w:rsidRPr="00D431AF">
        <w:t>24.45-24.65 GHz, radar, characteristics, protection.</w:t>
      </w:r>
    </w:p>
    <w:p w14:paraId="483EAA03" w14:textId="77777777" w:rsidR="00E03A9A" w:rsidRPr="00D431AF" w:rsidRDefault="00E03A9A" w:rsidP="00E03A9A">
      <w:pPr>
        <w:pStyle w:val="Headingb"/>
        <w:spacing w:after="120"/>
      </w:pPr>
      <w:r w:rsidRPr="00D431AF">
        <w:t>Abbreviations/Glossary</w:t>
      </w:r>
    </w:p>
    <w:p w14:paraId="270D1872" w14:textId="77777777" w:rsidR="00E03A9A" w:rsidRPr="00D431AF" w:rsidRDefault="00E03A9A" w:rsidP="00E03A9A">
      <w:pPr>
        <w:pStyle w:val="enumlev1"/>
      </w:pPr>
      <w:r w:rsidRPr="00D431AF">
        <w:t>RNS</w:t>
      </w:r>
      <w:r w:rsidRPr="00D431AF">
        <w:tab/>
        <w:t>radionavigation service</w:t>
      </w:r>
    </w:p>
    <w:p w14:paraId="3C6FA1B5" w14:textId="77777777" w:rsidR="00E03A9A" w:rsidRPr="00D431AF" w:rsidRDefault="00E03A9A" w:rsidP="00E03A9A">
      <w:pPr>
        <w:pStyle w:val="enumlev1"/>
      </w:pPr>
      <w:r w:rsidRPr="00D431AF">
        <w:t>CDMA</w:t>
      </w:r>
      <w:r w:rsidRPr="00D431AF">
        <w:tab/>
        <w:t>Code-division multiple access</w:t>
      </w:r>
    </w:p>
    <w:p w14:paraId="219B83DB" w14:textId="77777777" w:rsidR="00E03A9A" w:rsidRPr="00D431AF" w:rsidRDefault="00E03A9A" w:rsidP="00E03A9A">
      <w:pPr>
        <w:pStyle w:val="enumlev1"/>
      </w:pPr>
      <w:r w:rsidRPr="00D431AF">
        <w:t>DAA</w:t>
      </w:r>
      <w:r w:rsidRPr="00D431AF">
        <w:tab/>
        <w:t>Detect and avoid</w:t>
      </w:r>
    </w:p>
    <w:p w14:paraId="661E3FFF" w14:textId="77777777" w:rsidR="00E03A9A" w:rsidRPr="00D431AF" w:rsidRDefault="00E03A9A" w:rsidP="00E03A9A">
      <w:pPr>
        <w:pStyle w:val="enumlev1"/>
      </w:pPr>
      <w:r w:rsidRPr="00D431AF">
        <w:t>e.i.r.p.</w:t>
      </w:r>
      <w:r w:rsidRPr="00D431AF">
        <w:tab/>
        <w:t>Effective isotropically radiated power</w:t>
      </w:r>
    </w:p>
    <w:p w14:paraId="318A18DE" w14:textId="77777777" w:rsidR="00E03A9A" w:rsidRPr="00D431AF" w:rsidRDefault="00E03A9A" w:rsidP="00E03A9A">
      <w:pPr>
        <w:pStyle w:val="enumlev1"/>
      </w:pPr>
      <w:r w:rsidRPr="00D431AF">
        <w:t>ESA</w:t>
      </w:r>
      <w:r w:rsidRPr="00D431AF">
        <w:tab/>
        <w:t>Electronically scanned array</w:t>
      </w:r>
    </w:p>
    <w:p w14:paraId="19E8C076" w14:textId="77777777" w:rsidR="00E03A9A" w:rsidRPr="00D431AF" w:rsidRDefault="00E03A9A" w:rsidP="00E03A9A">
      <w:pPr>
        <w:pStyle w:val="enumlev1"/>
      </w:pPr>
      <w:r w:rsidRPr="00D431AF">
        <w:t>FDMA</w:t>
      </w:r>
      <w:r w:rsidRPr="00D431AF">
        <w:tab/>
        <w:t>Frequency division multiple access</w:t>
      </w:r>
    </w:p>
    <w:p w14:paraId="112C311B" w14:textId="77777777" w:rsidR="00E03A9A" w:rsidRPr="00D431AF" w:rsidRDefault="00E03A9A" w:rsidP="00E03A9A">
      <w:pPr>
        <w:pStyle w:val="enumlev1"/>
      </w:pPr>
      <w:r w:rsidRPr="00D431AF">
        <w:t>FMCW</w:t>
      </w:r>
      <w:r w:rsidRPr="00D431AF">
        <w:tab/>
        <w:t>Frequency-modulated continuous wave</w:t>
      </w:r>
    </w:p>
    <w:p w14:paraId="6764A229" w14:textId="77777777" w:rsidR="00E03A9A" w:rsidRPr="00D431AF" w:rsidRDefault="00E03A9A" w:rsidP="00E03A9A">
      <w:pPr>
        <w:pStyle w:val="enumlev1"/>
      </w:pPr>
      <w:r w:rsidRPr="00D431AF">
        <w:t>LFM</w:t>
      </w:r>
      <w:r w:rsidRPr="00D431AF">
        <w:tab/>
        <w:t>Linear frequency modulation</w:t>
      </w:r>
    </w:p>
    <w:p w14:paraId="1AADF86E" w14:textId="77777777" w:rsidR="00E03A9A" w:rsidRPr="00D431AF" w:rsidRDefault="00E03A9A" w:rsidP="00E03A9A">
      <w:pPr>
        <w:pStyle w:val="enumlev1"/>
      </w:pPr>
      <w:r w:rsidRPr="00D431AF">
        <w:t>PSD</w:t>
      </w:r>
      <w:r w:rsidRPr="00D431AF">
        <w:tab/>
        <w:t>Power spectral density</w:t>
      </w:r>
    </w:p>
    <w:p w14:paraId="1F205F44" w14:textId="77777777" w:rsidR="00E03A9A" w:rsidRPr="00D431AF" w:rsidRDefault="00E03A9A" w:rsidP="00E03A9A">
      <w:pPr>
        <w:pStyle w:val="enumlev1"/>
      </w:pPr>
      <w:r w:rsidRPr="00D431AF">
        <w:t>RCS</w:t>
      </w:r>
      <w:r w:rsidRPr="00D431AF">
        <w:tab/>
        <w:t>Radar cross-section</w:t>
      </w:r>
    </w:p>
    <w:p w14:paraId="37F37C3C" w14:textId="77777777" w:rsidR="00E03A9A" w:rsidRPr="00D431AF" w:rsidRDefault="00E03A9A" w:rsidP="00E03A9A">
      <w:pPr>
        <w:pStyle w:val="enumlev1"/>
      </w:pPr>
      <w:r w:rsidRPr="00D431AF">
        <w:t>RR</w:t>
      </w:r>
      <w:r w:rsidRPr="00D431AF">
        <w:tab/>
        <w:t>Radio Regulations</w:t>
      </w:r>
    </w:p>
    <w:p w14:paraId="12F1DD0C" w14:textId="77777777" w:rsidR="00E03A9A" w:rsidRPr="00D431AF" w:rsidRDefault="00E03A9A" w:rsidP="00E03A9A">
      <w:pPr>
        <w:pStyle w:val="enumlev1"/>
      </w:pPr>
      <w:r w:rsidRPr="00D431AF">
        <w:t>SNR</w:t>
      </w:r>
      <w:r w:rsidRPr="00D431AF">
        <w:tab/>
        <w:t>Signal-to-noise power ratio</w:t>
      </w:r>
    </w:p>
    <w:p w14:paraId="63B9C144" w14:textId="77777777" w:rsidR="00E03A9A" w:rsidRPr="00D431AF" w:rsidRDefault="00E03A9A" w:rsidP="00E03A9A">
      <w:pPr>
        <w:pStyle w:val="enumlev1"/>
      </w:pPr>
      <w:r w:rsidRPr="00D431AF">
        <w:t>TDMA</w:t>
      </w:r>
      <w:r w:rsidRPr="00D431AF">
        <w:tab/>
        <w:t>Time-division multiple access</w:t>
      </w:r>
    </w:p>
    <w:p w14:paraId="4FDB73F1" w14:textId="77777777" w:rsidR="00E03A9A" w:rsidRPr="00AF6261" w:rsidRDefault="00E03A9A" w:rsidP="00E03A9A">
      <w:pPr>
        <w:pStyle w:val="enumlev1"/>
      </w:pPr>
      <w:r w:rsidRPr="00AF6261">
        <w:t>UA</w:t>
      </w:r>
      <w:r w:rsidRPr="00AF6261">
        <w:tab/>
        <w:t>Unmanned aircraft</w:t>
      </w:r>
    </w:p>
    <w:p w14:paraId="30FBB34D" w14:textId="76A3B022" w:rsidR="00E03A9A" w:rsidRPr="00D431AF" w:rsidRDefault="00E03A9A" w:rsidP="00E03A9A">
      <w:pPr>
        <w:pStyle w:val="enumlev1"/>
      </w:pPr>
      <w:r w:rsidRPr="00AF6261">
        <w:t>UAS</w:t>
      </w:r>
      <w:r w:rsidRPr="00AF6261">
        <w:tab/>
        <w:t>Unmanned aircraft system</w:t>
      </w:r>
    </w:p>
    <w:p w14:paraId="431A6724" w14:textId="77777777" w:rsidR="00E03A9A" w:rsidRPr="00D431AF" w:rsidRDefault="00E03A9A" w:rsidP="00E03A9A">
      <w:pPr>
        <w:pStyle w:val="Headingb"/>
      </w:pPr>
      <w:r w:rsidRPr="00D431AF">
        <w:rPr>
          <w:rFonts w:eastAsia="SimSun"/>
        </w:rPr>
        <w:t>Related ITU Recommendations, Reports</w:t>
      </w:r>
    </w:p>
    <w:p w14:paraId="66F3A592" w14:textId="77777777" w:rsidR="00E03A9A" w:rsidRPr="00D431AF" w:rsidRDefault="00E03A9A" w:rsidP="00E03A9A">
      <w:pPr>
        <w:pStyle w:val="Headingi"/>
      </w:pPr>
      <w:r w:rsidRPr="00D431AF">
        <w:t xml:space="preserve">Recommendations </w:t>
      </w:r>
    </w:p>
    <w:p w14:paraId="2C23B58C" w14:textId="77777777" w:rsidR="00E03A9A" w:rsidRPr="00D431AF" w:rsidRDefault="00E03A9A" w:rsidP="00E03A9A">
      <w:pPr>
        <w:pStyle w:val="enumlev1"/>
        <w:ind w:left="1871" w:hanging="1871"/>
        <w:rPr>
          <w:i/>
          <w:iCs/>
        </w:rPr>
      </w:pPr>
      <w:hyperlink r:id="rId9" w:history="1">
        <w:r w:rsidRPr="00AF6261">
          <w:rPr>
            <w:rStyle w:val="Hyperlink"/>
            <w:bCs/>
          </w:rPr>
          <w:t>ITU-R M.1372</w:t>
        </w:r>
      </w:hyperlink>
      <w:r w:rsidRPr="00D431AF">
        <w:tab/>
      </w:r>
      <w:r w:rsidRPr="00D431AF">
        <w:rPr>
          <w:i/>
          <w:iCs/>
        </w:rPr>
        <w:t>Efficient use of the radio spectrum by radar stations in the radiodetermination service</w:t>
      </w:r>
    </w:p>
    <w:p w14:paraId="70F877B9" w14:textId="77777777" w:rsidR="00E03A9A" w:rsidRPr="00D431AF" w:rsidRDefault="00E03A9A" w:rsidP="00E03A9A">
      <w:pPr>
        <w:pStyle w:val="Headingi"/>
        <w:jc w:val="both"/>
      </w:pPr>
      <w:r w:rsidRPr="00D431AF">
        <w:t>Report</w:t>
      </w:r>
    </w:p>
    <w:p w14:paraId="0715F96F" w14:textId="77777777" w:rsidR="00E03A9A" w:rsidRPr="00D431AF" w:rsidRDefault="00E03A9A" w:rsidP="00E03A9A">
      <w:pPr>
        <w:pStyle w:val="enumlev1"/>
        <w:ind w:left="1871" w:hanging="1871"/>
        <w:rPr>
          <w:bCs/>
          <w:i/>
          <w:iCs/>
        </w:rPr>
      </w:pPr>
      <w:hyperlink r:id="rId10" w:history="1">
        <w:r w:rsidRPr="00AF6261">
          <w:rPr>
            <w:rStyle w:val="Hyperlink"/>
            <w:bCs/>
          </w:rPr>
          <w:t>ITU-R M.2204</w:t>
        </w:r>
      </w:hyperlink>
      <w:r w:rsidRPr="00D431AF">
        <w:rPr>
          <w:bCs/>
        </w:rPr>
        <w:tab/>
      </w:r>
      <w:r w:rsidRPr="00D431AF">
        <w:rPr>
          <w:i/>
          <w:iCs/>
        </w:rPr>
        <w:t>Characteristics</w:t>
      </w:r>
      <w:r w:rsidRPr="00D431AF">
        <w:rPr>
          <w:bCs/>
          <w:i/>
          <w:iCs/>
        </w:rPr>
        <w:t xml:space="preserve"> and spectrum considerations for sense and avoid systems use on Unmanned Aircraft Systems (UAS)</w:t>
      </w:r>
    </w:p>
    <w:p w14:paraId="710EC94C" w14:textId="77777777" w:rsidR="00E03A9A" w:rsidRPr="00D431AF" w:rsidRDefault="00E03A9A" w:rsidP="00E03A9A">
      <w:pPr>
        <w:pStyle w:val="Normalaftertitle0"/>
      </w:pPr>
      <w:r w:rsidRPr="00D431AF">
        <w:lastRenderedPageBreak/>
        <w:t>The ITU Radiocommunication Assembly,</w:t>
      </w:r>
    </w:p>
    <w:p w14:paraId="5F4D6EBB" w14:textId="77777777" w:rsidR="00E03A9A" w:rsidRPr="00D431AF" w:rsidRDefault="00E03A9A" w:rsidP="00E03A9A">
      <w:pPr>
        <w:pStyle w:val="Call"/>
      </w:pPr>
      <w:r w:rsidRPr="00D431AF">
        <w:t>considering</w:t>
      </w:r>
    </w:p>
    <w:p w14:paraId="389DDB2B" w14:textId="00A8EDF5" w:rsidR="00E03A9A" w:rsidRPr="00D431AF" w:rsidRDefault="00E03A9A" w:rsidP="00E03A9A">
      <w:pPr>
        <w:jc w:val="both"/>
      </w:pPr>
      <w:r w:rsidRPr="00AF6261">
        <w:rPr>
          <w:i/>
          <w:iCs/>
        </w:rPr>
        <w:t>a</w:t>
      </w:r>
      <w:r w:rsidRPr="00D431AF">
        <w:rPr>
          <w:i/>
          <w:iCs/>
        </w:rPr>
        <w:t>)</w:t>
      </w:r>
      <w:r w:rsidRPr="00D431AF">
        <w:tab/>
        <w:t xml:space="preserve">that the technical characteristics of </w:t>
      </w:r>
      <w:r w:rsidRPr="00AF6261">
        <w:t>detect and avoid</w:t>
      </w:r>
      <w:r w:rsidRPr="00D431AF">
        <w:t xml:space="preserve"> radars operating in the radionavigation service (RNS) are </w:t>
      </w:r>
      <w:r w:rsidRPr="00AF6261">
        <w:t xml:space="preserve">driven </w:t>
      </w:r>
      <w:r w:rsidRPr="00D431AF">
        <w:t>by the performance</w:t>
      </w:r>
      <w:r w:rsidR="009D0026" w:rsidRPr="00D431AF">
        <w:t xml:space="preserve"> requirement</w:t>
      </w:r>
      <w:r w:rsidRPr="00D431AF">
        <w:t xml:space="preserve"> and </w:t>
      </w:r>
      <w:r w:rsidRPr="00AF6261">
        <w:t xml:space="preserve">depend on the </w:t>
      </w:r>
      <w:r w:rsidRPr="00D431AF">
        <w:t>frequency band;</w:t>
      </w:r>
    </w:p>
    <w:p w14:paraId="1AEDD54B" w14:textId="61653BD7" w:rsidR="00E03A9A" w:rsidRPr="00D431AF" w:rsidRDefault="00E03A9A" w:rsidP="00E03A9A">
      <w:pPr>
        <w:jc w:val="both"/>
      </w:pPr>
      <w:del w:id="11" w:author="Nellis, Donald (FAA)" w:date="2025-08-11T09:47:00Z" w16du:dateUtc="2025-08-11T13:47:00Z">
        <w:r w:rsidRPr="00190496" w:rsidDel="00190496">
          <w:rPr>
            <w:iCs/>
          </w:rPr>
          <w:delText>[</w:delText>
        </w:r>
      </w:del>
      <w:r w:rsidRPr="00190496">
        <w:rPr>
          <w:i/>
        </w:rPr>
        <w:t>b)</w:t>
      </w:r>
      <w:r w:rsidRPr="00190496">
        <w:tab/>
        <w:t>that the performance characteristics of receivers should be adequate to ensure that they do not suffer from interference due to transmitters situated at a reasonable distance and which operate in accordance with the Radio Regulations,</w:t>
      </w:r>
      <w:del w:id="12" w:author="Nellis, Donald (FAA)" w:date="2025-08-11T09:47:00Z" w16du:dateUtc="2025-08-11T13:47:00Z">
        <w:r w:rsidRPr="00190496" w:rsidDel="00190496">
          <w:delText>]</w:delText>
        </w:r>
      </w:del>
    </w:p>
    <w:p w14:paraId="311C5B77" w14:textId="77777777" w:rsidR="00E03A9A" w:rsidRPr="00D431AF" w:rsidRDefault="00E03A9A" w:rsidP="00E03A9A">
      <w:pPr>
        <w:pStyle w:val="Call"/>
        <w:jc w:val="both"/>
        <w:rPr>
          <w:szCs w:val="24"/>
        </w:rPr>
      </w:pPr>
      <w:r w:rsidRPr="00D431AF">
        <w:rPr>
          <w:szCs w:val="24"/>
        </w:rPr>
        <w:t>recognizing</w:t>
      </w:r>
    </w:p>
    <w:p w14:paraId="27EDA711" w14:textId="77777777" w:rsidR="00E03A9A" w:rsidRPr="00D431AF" w:rsidRDefault="00E03A9A" w:rsidP="00E03A9A">
      <w:pPr>
        <w:jc w:val="both"/>
      </w:pPr>
      <w:r w:rsidRPr="00D431AF">
        <w:rPr>
          <w:i/>
          <w:iCs/>
        </w:rPr>
        <w:t>a)</w:t>
      </w:r>
      <w:r w:rsidRPr="00D431AF">
        <w:tab/>
        <w:t>that the frequency band 24.45-24.65 GHz is allocated on a primary basis to the radionavigation, fixed, mobile except aeronautical mobile, and inter-satellite services in ITU</w:t>
      </w:r>
      <w:r w:rsidRPr="00D431AF">
        <w:noBreakHyphen/>
        <w:t>R Region 2;</w:t>
      </w:r>
    </w:p>
    <w:p w14:paraId="632F11EA" w14:textId="77777777" w:rsidR="00E03A9A" w:rsidRPr="00D431AF" w:rsidRDefault="00E03A9A" w:rsidP="00E03A9A">
      <w:pPr>
        <w:jc w:val="both"/>
      </w:pPr>
      <w:r w:rsidRPr="00D431AF">
        <w:rPr>
          <w:i/>
          <w:iCs/>
        </w:rPr>
        <w:t>b)</w:t>
      </w:r>
      <w:r w:rsidRPr="00D431AF">
        <w:tab/>
        <w:t>that the frequency band 24.45-24.65 GHz is allocated on a primary basis to the radionavigation, inter-satellite, fixed, and mobile services in ITU-R Region 3;</w:t>
      </w:r>
    </w:p>
    <w:p w14:paraId="1FCF1693" w14:textId="77777777" w:rsidR="00E03A9A" w:rsidRPr="00D431AF" w:rsidRDefault="00E03A9A" w:rsidP="00E03A9A">
      <w:pPr>
        <w:jc w:val="both"/>
        <w:rPr>
          <w:i/>
        </w:rPr>
      </w:pPr>
      <w:r w:rsidRPr="00D431AF">
        <w:rPr>
          <w:i/>
        </w:rPr>
        <w:t>c)</w:t>
      </w:r>
      <w:r w:rsidRPr="00D431AF">
        <w:rPr>
          <w:i/>
        </w:rPr>
        <w:tab/>
      </w:r>
      <w:r w:rsidRPr="00D431AF">
        <w:rPr>
          <w:rStyle w:val="contentpasted0"/>
          <w:szCs w:val="24"/>
        </w:rPr>
        <w:t xml:space="preserve">that the radionavigation service is a safety service as specified by No. </w:t>
      </w:r>
      <w:r w:rsidRPr="00D431AF">
        <w:rPr>
          <w:rStyle w:val="contentpasted0"/>
          <w:b/>
          <w:bCs/>
          <w:szCs w:val="24"/>
        </w:rPr>
        <w:t>4.10</w:t>
      </w:r>
      <w:r w:rsidRPr="00D431AF">
        <w:rPr>
          <w:rStyle w:val="contentpasted0"/>
          <w:szCs w:val="24"/>
        </w:rPr>
        <w:t xml:space="preserve"> of the Radio Regulations (RR);</w:t>
      </w:r>
    </w:p>
    <w:p w14:paraId="54B20E7D" w14:textId="605BBC5A" w:rsidR="00C0005F" w:rsidRPr="00D431AF" w:rsidRDefault="00E03A9A" w:rsidP="00C0005F">
      <w:pPr>
        <w:jc w:val="both"/>
        <w:rPr>
          <w:i/>
        </w:rPr>
      </w:pPr>
      <w:r w:rsidRPr="00D431AF">
        <w:rPr>
          <w:i/>
        </w:rPr>
        <w:t>d)</w:t>
      </w:r>
      <w:r w:rsidRPr="00D431AF">
        <w:rPr>
          <w:i/>
        </w:rPr>
        <w:tab/>
      </w:r>
      <w:r w:rsidR="00C0005F" w:rsidRPr="00190496">
        <w:rPr>
          <w:iCs/>
        </w:rPr>
        <w:t xml:space="preserve">that </w:t>
      </w:r>
      <w:ins w:id="13" w:author="Nellis, Donald (FAA)" w:date="2025-08-11T09:49:00Z" w16du:dateUtc="2025-08-11T13:49:00Z">
        <w:r w:rsidR="00910E25">
          <w:rPr>
            <w:iCs/>
          </w:rPr>
          <w:t xml:space="preserve">some </w:t>
        </w:r>
      </w:ins>
      <w:r w:rsidR="00C0005F" w:rsidRPr="00190496">
        <w:rPr>
          <w:iCs/>
        </w:rPr>
        <w:t xml:space="preserve">interference suppression techniques </w:t>
      </w:r>
      <w:ins w:id="14" w:author="Nellis, Donald (FAA)" w:date="2025-08-11T09:49:00Z" w16du:dateUtc="2025-08-11T13:49:00Z">
        <w:r w:rsidR="00910E25">
          <w:rPr>
            <w:iCs/>
          </w:rPr>
          <w:t xml:space="preserve">between radars </w:t>
        </w:r>
      </w:ins>
      <w:r w:rsidR="00C0005F" w:rsidRPr="00190496">
        <w:rPr>
          <w:iCs/>
        </w:rPr>
        <w:t>are contained in Recommendation ITU-R M.1372</w:t>
      </w:r>
      <w:r w:rsidR="00C0005F" w:rsidRPr="00910E25">
        <w:rPr>
          <w:iCs/>
        </w:rPr>
        <w:t xml:space="preserve"> “Efficient use of the radio spectrum by radar stations in the radiodetermination service</w:t>
      </w:r>
      <w:proofErr w:type="gramStart"/>
      <w:r w:rsidR="00C0005F" w:rsidRPr="00910E25">
        <w:rPr>
          <w:iCs/>
        </w:rPr>
        <w:t>”;</w:t>
      </w:r>
      <w:proofErr w:type="gramEnd"/>
    </w:p>
    <w:p w14:paraId="66A1D3B3" w14:textId="1507BCFA" w:rsidR="00E03A9A" w:rsidRPr="00D431AF" w:rsidRDefault="00E03A9A" w:rsidP="00E03A9A">
      <w:pPr>
        <w:jc w:val="both"/>
      </w:pPr>
      <w:r w:rsidRPr="00D431AF">
        <w:t xml:space="preserve">that </w:t>
      </w:r>
    </w:p>
    <w:p w14:paraId="6943731C" w14:textId="77777777" w:rsidR="00E03A9A" w:rsidRPr="00D431AF" w:rsidRDefault="00E03A9A" w:rsidP="00E03A9A">
      <w:pPr>
        <w:jc w:val="both"/>
      </w:pPr>
      <w:r w:rsidRPr="00D431AF">
        <w:rPr>
          <w:i/>
        </w:rPr>
        <w:t>e)</w:t>
      </w:r>
      <w:r w:rsidRPr="00D431AF">
        <w:tab/>
        <w:t xml:space="preserve">that the inter-satellite service operating in the frequency band 24.45-24.65 GHz shall not claim protection from harmful interference from airport surface detection equipment stations of the radionavigation service according to RR No. </w:t>
      </w:r>
      <w:r w:rsidRPr="00D431AF">
        <w:rPr>
          <w:b/>
          <w:bCs/>
        </w:rPr>
        <w:t>5.533</w:t>
      </w:r>
      <w:r w:rsidRPr="00D431AF">
        <w:t>;</w:t>
      </w:r>
    </w:p>
    <w:p w14:paraId="5BA3E764" w14:textId="53568FA6" w:rsidR="00E03A9A" w:rsidRPr="00D431AF" w:rsidRDefault="00E03A9A" w:rsidP="00E03A9A">
      <w:pPr>
        <w:jc w:val="both"/>
      </w:pPr>
      <w:r w:rsidRPr="00D431AF">
        <w:rPr>
          <w:i/>
          <w:iCs/>
        </w:rPr>
        <w:t>f)</w:t>
      </w:r>
      <w:r w:rsidRPr="00D431AF">
        <w:rPr>
          <w:i/>
          <w:iCs/>
        </w:rPr>
        <w:tab/>
      </w:r>
      <w:r w:rsidRPr="00D431AF">
        <w:t>that the frequency band 24.45-24.65 GHz is not allocated to radionavigation service in Region 1;</w:t>
      </w:r>
    </w:p>
    <w:p w14:paraId="39F0C896" w14:textId="77777777" w:rsidR="00E03A9A" w:rsidRPr="00D431AF" w:rsidRDefault="00E03A9A" w:rsidP="00E03A9A">
      <w:pPr>
        <w:jc w:val="both"/>
      </w:pPr>
      <w:r w:rsidRPr="00D431AF">
        <w:rPr>
          <w:i/>
        </w:rPr>
        <w:t>g)</w:t>
      </w:r>
      <w:r w:rsidRPr="00D431AF">
        <w:tab/>
        <w:t>that this frequency band is harmonised for IMT in large number of countries in Region 1;</w:t>
      </w:r>
    </w:p>
    <w:p w14:paraId="654BF37D" w14:textId="46177F09" w:rsidR="00E03A9A" w:rsidRPr="00D431AF" w:rsidRDefault="00E03A9A" w:rsidP="00E03A9A">
      <w:pPr>
        <w:jc w:val="both"/>
      </w:pPr>
      <w:r w:rsidRPr="00D431AF">
        <w:rPr>
          <w:i/>
        </w:rPr>
        <w:t>h)</w:t>
      </w:r>
      <w:r w:rsidRPr="00D431AF">
        <w:tab/>
        <w:t xml:space="preserve">that based on </w:t>
      </w:r>
      <w:r w:rsidRPr="00D431AF">
        <w:rPr>
          <w:i/>
          <w:iCs/>
        </w:rPr>
        <w:t>recognizing</w:t>
      </w:r>
      <w:r w:rsidRPr="00D431AF">
        <w:t xml:space="preserve"> </w:t>
      </w:r>
      <w:r w:rsidRPr="00D431AF">
        <w:rPr>
          <w:i/>
        </w:rPr>
        <w:t>f)</w:t>
      </w:r>
      <w:r w:rsidRPr="00D431AF">
        <w:t xml:space="preserve"> and </w:t>
      </w:r>
      <w:r w:rsidRPr="00D431AF">
        <w:rPr>
          <w:i/>
        </w:rPr>
        <w:t>g)</w:t>
      </w:r>
      <w:r w:rsidRPr="00D431AF">
        <w:t xml:space="preserve"> it is not possible to have a worldwide </w:t>
      </w:r>
      <w:r w:rsidRPr="00AF6261">
        <w:t>airborne</w:t>
      </w:r>
      <w:r w:rsidRPr="00D431AF">
        <w:t xml:space="preserve"> DAA application in the frequency band 24.45-24.65 GHz</w:t>
      </w:r>
      <w:r w:rsidR="00555DDA" w:rsidRPr="00D431AF">
        <w:t xml:space="preserve"> in particular in Region 1</w:t>
      </w:r>
      <w:r w:rsidRPr="00D431AF">
        <w:t>;</w:t>
      </w:r>
      <w:r w:rsidR="00C61315" w:rsidRPr="00D431AF">
        <w:t xml:space="preserve"> </w:t>
      </w:r>
    </w:p>
    <w:p w14:paraId="2DC8E9D0" w14:textId="64E979D1" w:rsidR="00E03A9A" w:rsidRPr="00D431AF" w:rsidRDefault="00E03A9A" w:rsidP="00E03A9A">
      <w:pPr>
        <w:jc w:val="both"/>
      </w:pPr>
      <w:r w:rsidRPr="00D431AF">
        <w:rPr>
          <w:i/>
          <w:iCs/>
        </w:rPr>
        <w:t>i)</w:t>
      </w:r>
      <w:r w:rsidRPr="00D431AF">
        <w:tab/>
        <w:t>that this frequency band is used for Airport Surface Detection Equipment Radar in some countries in Region 3,</w:t>
      </w:r>
    </w:p>
    <w:p w14:paraId="0FBE9D84" w14:textId="77777777" w:rsidR="00E03A9A" w:rsidRPr="00D431AF" w:rsidRDefault="00E03A9A" w:rsidP="00E03A9A">
      <w:pPr>
        <w:pStyle w:val="Call"/>
        <w:jc w:val="both"/>
        <w:rPr>
          <w:szCs w:val="24"/>
        </w:rPr>
      </w:pPr>
      <w:r w:rsidRPr="00D431AF">
        <w:rPr>
          <w:szCs w:val="24"/>
        </w:rPr>
        <w:t>recommends</w:t>
      </w:r>
    </w:p>
    <w:p w14:paraId="1EAD9956" w14:textId="717C5F62" w:rsidR="00E03A9A" w:rsidRPr="00D431AF" w:rsidRDefault="00E03A9A" w:rsidP="00E03A9A">
      <w:pPr>
        <w:jc w:val="both"/>
      </w:pPr>
      <w:r w:rsidRPr="00D431AF">
        <w:rPr>
          <w:szCs w:val="24"/>
        </w:rPr>
        <w:t>1</w:t>
      </w:r>
      <w:r w:rsidRPr="00D431AF">
        <w:rPr>
          <w:szCs w:val="24"/>
        </w:rPr>
        <w:tab/>
      </w:r>
      <w:r w:rsidRPr="00D431AF">
        <w:t xml:space="preserve">that the technical and operational characteristics of </w:t>
      </w:r>
      <w:r w:rsidRPr="00AF6261">
        <w:t>detect and avoid</w:t>
      </w:r>
      <w:r w:rsidRPr="00D431AF">
        <w:t xml:space="preserve"> radars operating in the </w:t>
      </w:r>
      <w:r w:rsidRPr="00AF6261">
        <w:t xml:space="preserve">radionavigation service </w:t>
      </w:r>
      <w:r w:rsidRPr="00D431AF">
        <w:t>described in the Annex should be considered representative of those operating in the frequency band 24.45-24.65 GHz and used in studies of compatibility with systems in other services;</w:t>
      </w:r>
    </w:p>
    <w:p w14:paraId="04E03D8E" w14:textId="3F9274EF" w:rsidR="00E03A9A" w:rsidRPr="00D431AF" w:rsidRDefault="00E03A9A" w:rsidP="00E03A9A">
      <w:pPr>
        <w:jc w:val="both"/>
      </w:pPr>
      <w:r w:rsidRPr="00D431AF">
        <w:t>2</w:t>
      </w:r>
      <w:r w:rsidRPr="00D431AF">
        <w:tab/>
        <w:t xml:space="preserve">that, the </w:t>
      </w:r>
      <w:ins w:id="15" w:author="Nellis, Donald (FAA)" w:date="2025-08-11T09:50:00Z" w16du:dateUtc="2025-08-11T13:50:00Z">
        <w:r w:rsidR="00910E25">
          <w:t xml:space="preserve">protection </w:t>
        </w:r>
      </w:ins>
      <w:del w:id="16" w:author="Nellis, Donald (FAA)" w:date="2025-08-11T09:50:00Z" w16du:dateUtc="2025-08-11T13:50:00Z">
        <w:r w:rsidR="003C2681" w:rsidRPr="00207EA1" w:rsidDel="00910E25">
          <w:rPr>
            <w:highlight w:val="cyan"/>
            <w:rPrChange w:id="17" w:author="Nellis, Donald (FAA)" w:date="2025-08-18T17:44:00Z" w16du:dateUtc="2025-08-18T21:44:00Z">
              <w:rPr>
                <w:highlight w:val="yellow"/>
              </w:rPr>
            </w:rPrChange>
          </w:rPr>
          <w:delText>[</w:delText>
        </w:r>
      </w:del>
      <w:proofErr w:type="spellStart"/>
      <w:r w:rsidRPr="00207EA1">
        <w:rPr>
          <w:highlight w:val="cyan"/>
        </w:rPr>
        <w:t>criterion</w:t>
      </w:r>
      <w:del w:id="18" w:author="Nellis, Donald (FAA)" w:date="2025-08-11T09:50:00Z" w16du:dateUtc="2025-08-11T13:50:00Z">
        <w:r w:rsidR="003C2681" w:rsidRPr="00207EA1" w:rsidDel="00910E25">
          <w:rPr>
            <w:highlight w:val="cyan"/>
            <w:rPrChange w:id="19" w:author="Nellis, Donald (FAA)" w:date="2025-08-18T17:44:00Z" w16du:dateUtc="2025-08-18T21:44:00Z">
              <w:rPr>
                <w:highlight w:val="yellow"/>
              </w:rPr>
            </w:rPrChange>
          </w:rPr>
          <w:delText>]</w:delText>
        </w:r>
      </w:del>
      <w:del w:id="20" w:author="Nellis, Donald (FAA)" w:date="2025-08-11T09:51:00Z" w16du:dateUtc="2025-08-11T13:51:00Z">
        <w:r w:rsidRPr="00D431AF" w:rsidDel="00910E25">
          <w:delText xml:space="preserve"> </w:delText>
        </w:r>
      </w:del>
      <w:r w:rsidRPr="00D431AF">
        <w:t>of</w:t>
      </w:r>
      <w:proofErr w:type="spellEnd"/>
      <w:r w:rsidRPr="00D431AF">
        <w:t xml:space="preserve"> interfering signal power to radar receiver noise power level (</w:t>
      </w:r>
      <w:r w:rsidRPr="00D431AF">
        <w:rPr>
          <w:i/>
          <w:iCs/>
        </w:rPr>
        <w:t>I</w:t>
      </w:r>
      <w:r w:rsidRPr="00D431AF">
        <w:t>/</w:t>
      </w:r>
      <w:r w:rsidRPr="00D431AF">
        <w:rPr>
          <w:i/>
          <w:iCs/>
        </w:rPr>
        <w:t>N)</w:t>
      </w:r>
      <w:r w:rsidRPr="00D431AF">
        <w:t xml:space="preserve"> of −6 dB</w:t>
      </w:r>
      <w:r w:rsidR="00776426" w:rsidRPr="00AF6261">
        <w:rPr>
          <w:rStyle w:val="FootnoteReference"/>
        </w:rPr>
        <w:footnoteReference w:id="1"/>
      </w:r>
      <w:r w:rsidRPr="00D431AF">
        <w:t xml:space="preserve">, should be used as the required protection level for </w:t>
      </w:r>
      <w:del w:id="21" w:author="Nellis, Donald (FAA)" w:date="2025-08-11T09:51:00Z" w16du:dateUtc="2025-08-11T13:51:00Z">
        <w:r w:rsidR="003571D7" w:rsidRPr="00AB7206" w:rsidDel="00910E25">
          <w:rPr>
            <w:rPrChange w:id="22" w:author="Nellis, Donald (FAA)" w:date="2025-08-11T10:00:00Z" w16du:dateUtc="2025-08-11T14:00:00Z">
              <w:rPr>
                <w:highlight w:val="yellow"/>
              </w:rPr>
            </w:rPrChange>
          </w:rPr>
          <w:delText>[</w:delText>
        </w:r>
      </w:del>
      <w:r w:rsidR="003571D7" w:rsidRPr="00AB7206">
        <w:rPr>
          <w:rPrChange w:id="23" w:author="Nellis, Donald (FAA)" w:date="2025-08-11T10:00:00Z" w16du:dateUtc="2025-08-11T14:00:00Z">
            <w:rPr>
              <w:highlight w:val="yellow"/>
            </w:rPr>
          </w:rPrChange>
        </w:rPr>
        <w:t xml:space="preserve">detect and avoid </w:t>
      </w:r>
      <w:proofErr w:type="gramStart"/>
      <w:r w:rsidR="003571D7" w:rsidRPr="00AB7206">
        <w:rPr>
          <w:rPrChange w:id="24" w:author="Nellis, Donald (FAA)" w:date="2025-08-11T10:00:00Z" w16du:dateUtc="2025-08-11T14:00:00Z">
            <w:rPr>
              <w:highlight w:val="yellow"/>
            </w:rPr>
          </w:rPrChange>
        </w:rPr>
        <w:t>radar</w:t>
      </w:r>
      <w:r w:rsidR="00991708" w:rsidRPr="00AB7206">
        <w:rPr>
          <w:rPrChange w:id="25" w:author="Nellis, Donald (FAA)" w:date="2025-08-11T10:00:00Z" w16du:dateUtc="2025-08-11T14:00:00Z">
            <w:rPr>
              <w:highlight w:val="yellow"/>
            </w:rPr>
          </w:rPrChange>
        </w:rPr>
        <w:t>s</w:t>
      </w:r>
      <w:r w:rsidR="00991708" w:rsidRPr="00D431AF">
        <w:t xml:space="preserve"> </w:t>
      </w:r>
      <w:r w:rsidRPr="00D431AF">
        <w:t>,</w:t>
      </w:r>
      <w:proofErr w:type="gramEnd"/>
      <w:r w:rsidRPr="00D431AF">
        <w:t xml:space="preserve"> and that this represents the aggregate protection level if multiple interferers are present.</w:t>
      </w:r>
    </w:p>
    <w:p w14:paraId="43149937" w14:textId="44374A82" w:rsidR="00776426" w:rsidRPr="00D431AF" w:rsidRDefault="00776426" w:rsidP="00776426">
      <w:pPr>
        <w:jc w:val="both"/>
      </w:pPr>
      <w:del w:id="26" w:author="Nellis, Donald (FAA)" w:date="2025-08-11T09:52:00Z" w16du:dateUtc="2025-08-11T13:52:00Z">
        <w:r w:rsidRPr="00207EA1" w:rsidDel="00910E25">
          <w:lastRenderedPageBreak/>
          <w:delText>[3</w:delText>
        </w:r>
        <w:r w:rsidRPr="00207EA1" w:rsidDel="00910E25">
          <w:tab/>
          <w:delText>that this frequency band should be preferably considered by administrations in Region 2 among the various types of detect and avoid systems that may be operated under radionavigation service, in priority for ground based radars of detect and avoid systems.]</w:delText>
        </w:r>
      </w:del>
    </w:p>
    <w:p w14:paraId="29A624BD" w14:textId="77777777" w:rsidR="00E03A9A" w:rsidRPr="00D431AF" w:rsidRDefault="00E03A9A" w:rsidP="00E03A9A">
      <w:pPr>
        <w:jc w:val="both"/>
      </w:pPr>
    </w:p>
    <w:p w14:paraId="65DC2A52" w14:textId="77777777" w:rsidR="00E03A9A" w:rsidRPr="00D431AF" w:rsidRDefault="00E03A9A" w:rsidP="00E03A9A">
      <w:pPr>
        <w:jc w:val="both"/>
      </w:pPr>
    </w:p>
    <w:p w14:paraId="4A506674" w14:textId="77777777" w:rsidR="00E03A9A" w:rsidRPr="00D431AF" w:rsidRDefault="00E03A9A" w:rsidP="00E03A9A">
      <w:pPr>
        <w:pStyle w:val="AnnexNoTitle"/>
        <w:rPr>
          <w:lang w:val="en-GB"/>
        </w:rPr>
      </w:pPr>
      <w:r w:rsidRPr="00D431AF">
        <w:rPr>
          <w:lang w:val="en-GB"/>
        </w:rPr>
        <w:t>Annex</w:t>
      </w:r>
      <w:r w:rsidRPr="00D431AF">
        <w:rPr>
          <w:lang w:val="en-GB"/>
        </w:rPr>
        <w:br/>
      </w:r>
      <w:r w:rsidRPr="00D431AF">
        <w:rPr>
          <w:lang w:val="en-GB"/>
        </w:rPr>
        <w:br/>
        <w:t>Technical and operational characteristics of radars operating in the</w:t>
      </w:r>
      <w:r w:rsidRPr="00D431AF">
        <w:rPr>
          <w:lang w:val="en-GB"/>
        </w:rPr>
        <w:br/>
        <w:t>radionavigation service in the</w:t>
      </w:r>
      <w:r w:rsidRPr="00D431AF">
        <w:rPr>
          <w:lang w:val="en-GB"/>
        </w:rPr>
        <w:br/>
        <w:t>frequency band 24.45-24.65 GHz</w:t>
      </w:r>
    </w:p>
    <w:p w14:paraId="097741BE" w14:textId="77777777" w:rsidR="00E03A9A" w:rsidRPr="00D431AF" w:rsidRDefault="00E03A9A" w:rsidP="00E03A9A">
      <w:pPr>
        <w:pStyle w:val="Heading1"/>
      </w:pPr>
      <w:r w:rsidRPr="00D431AF">
        <w:t>A-1</w:t>
      </w:r>
      <w:r w:rsidRPr="00D431AF">
        <w:tab/>
        <w:t>Introduction</w:t>
      </w:r>
    </w:p>
    <w:p w14:paraId="3F21C215" w14:textId="365F0F48" w:rsidR="00E03A9A" w:rsidRPr="00D431AF" w:rsidRDefault="00E03A9A" w:rsidP="00E03A9A">
      <w:pPr>
        <w:jc w:val="both"/>
      </w:pPr>
      <w:r w:rsidRPr="00D431AF">
        <w:t>RNS system operates in Regions 2 and 3 on a primary basis in the frequency band 24.45</w:t>
      </w:r>
      <w:r w:rsidRPr="00D431AF">
        <w:noBreakHyphen/>
        <w:t>24.65 GHz. This Annex presents the technical and operational characteristics of representative RNS radars operating in this frequency band.</w:t>
      </w:r>
    </w:p>
    <w:p w14:paraId="0D1F71FB" w14:textId="77777777" w:rsidR="00E03A9A" w:rsidRPr="000E68BE" w:rsidRDefault="00E03A9A" w:rsidP="00E03A9A">
      <w:pPr>
        <w:jc w:val="both"/>
        <w:rPr>
          <w:spacing w:val="-2"/>
        </w:rPr>
      </w:pPr>
      <w:r w:rsidRPr="000E68BE">
        <w:rPr>
          <w:spacing w:val="-2"/>
        </w:rPr>
        <w:t>RNS systems are installed in unmanned aircraft (UA) or on the ground to detect non-cooperative aircraft as a component of an UA Detect and Avoid (DAA) system. These radars are used for collision avoidance on-board UA and can be used as a part of the integration of unmanned aircraft system (UAS).</w:t>
      </w:r>
    </w:p>
    <w:p w14:paraId="0A644F34" w14:textId="2D12D75B" w:rsidR="00E03A9A" w:rsidRPr="00D431AF" w:rsidRDefault="00E03A9A" w:rsidP="00E03A9A">
      <w:pPr>
        <w:pStyle w:val="Heading1"/>
      </w:pPr>
      <w:r w:rsidRPr="00D431AF">
        <w:t>A-</w:t>
      </w:r>
      <w:ins w:id="27" w:author="Nellis, Donald (FAA)" w:date="2025-08-11T09:52:00Z" w16du:dateUtc="2025-08-11T13:52:00Z">
        <w:r w:rsidR="00910E25">
          <w:t>2</w:t>
        </w:r>
      </w:ins>
      <w:del w:id="28" w:author="Nellis, Donald (FAA)" w:date="2025-08-11T09:52:00Z" w16du:dateUtc="2025-08-11T13:52:00Z">
        <w:r w:rsidRPr="00D431AF" w:rsidDel="00910E25">
          <w:delText>3</w:delText>
        </w:r>
      </w:del>
      <w:r w:rsidRPr="00D431AF">
        <w:tab/>
        <w:t>Characteristics of radionavigation detect and avoid radar</w:t>
      </w:r>
    </w:p>
    <w:p w14:paraId="453F2707" w14:textId="20719C1F" w:rsidR="00E03A9A" w:rsidRPr="00D431AF" w:rsidRDefault="00E03A9A" w:rsidP="00E03A9A">
      <w:pPr>
        <w:jc w:val="both"/>
      </w:pPr>
      <w:r w:rsidRPr="00D431AF">
        <w:t xml:space="preserve">The technical parameters are provided in Table </w:t>
      </w:r>
      <w:ins w:id="29" w:author="Nellis, Donald (FAA)" w:date="2025-08-11T09:52:00Z" w16du:dateUtc="2025-08-11T13:52:00Z">
        <w:r w:rsidR="00910E25">
          <w:t>A</w:t>
        </w:r>
      </w:ins>
      <w:ins w:id="30" w:author="Nellis, Donald (FAA)" w:date="2025-08-11T09:53:00Z" w16du:dateUtc="2025-08-11T13:53:00Z">
        <w:r w:rsidR="00910E25">
          <w:t>-</w:t>
        </w:r>
      </w:ins>
      <w:r w:rsidRPr="00D431AF">
        <w:t>1.</w:t>
      </w:r>
    </w:p>
    <w:p w14:paraId="22C906AB" w14:textId="77777777" w:rsidR="00E03A9A" w:rsidRPr="00D431AF" w:rsidRDefault="00E03A9A" w:rsidP="00E03A9A">
      <w:pPr>
        <w:pStyle w:val="TableNo"/>
      </w:pPr>
      <w:r w:rsidRPr="00D431AF">
        <w:t>TABLE A-1</w:t>
      </w:r>
    </w:p>
    <w:p w14:paraId="1511A0C5" w14:textId="7BFA3C69" w:rsidR="00E03A9A" w:rsidRPr="00D431AF" w:rsidRDefault="00E03A9A" w:rsidP="00E03A9A">
      <w:pPr>
        <w:pStyle w:val="EditorsNote"/>
      </w:pPr>
      <w:bookmarkStart w:id="31" w:name="_Hlk183508335"/>
      <w:r w:rsidRPr="00AF6261">
        <w:t>[Editor’s note: to consider also similar technical comments as the ones in the WDPDraft new 15.4-15.7GHz_ARNS</w:t>
      </w:r>
      <w:r w:rsidRPr="00D431AF">
        <w:t xml:space="preserve"> also under consideration by WP 5B</w:t>
      </w:r>
      <w:r w:rsidRPr="00AF6261">
        <w:t>]</w:t>
      </w:r>
      <w:r w:rsidRPr="00D431AF">
        <w:t>.</w:t>
      </w:r>
    </w:p>
    <w:bookmarkEnd w:id="31"/>
    <w:p w14:paraId="45E19FF0" w14:textId="77777777" w:rsidR="00E03A9A" w:rsidRPr="00D431AF" w:rsidRDefault="00E03A9A" w:rsidP="00E03A9A">
      <w:pPr>
        <w:pStyle w:val="Tabletitle"/>
        <w:rPr>
          <w:rFonts w:ascii="Times New Roman" w:hAnsi="Times New Roman"/>
          <w:b w:val="0"/>
          <w:i/>
          <w:iCs/>
        </w:rPr>
      </w:pPr>
      <w:r w:rsidRPr="00D431AF">
        <w:t>Technical parameters of detect and avoid radar</w:t>
      </w: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8"/>
        <w:gridCol w:w="1339"/>
        <w:gridCol w:w="2057"/>
        <w:gridCol w:w="2046"/>
        <w:gridCol w:w="1849"/>
      </w:tblGrid>
      <w:tr w:rsidR="00A815A1" w:rsidRPr="00D431AF" w14:paraId="7DB55A8E" w14:textId="77777777" w:rsidTr="00337E7F">
        <w:trPr>
          <w:cantSplit/>
          <w:tblHeader/>
          <w:jc w:val="center"/>
        </w:trPr>
        <w:tc>
          <w:tcPr>
            <w:tcW w:w="2431" w:type="dxa"/>
            <w:vAlign w:val="center"/>
          </w:tcPr>
          <w:p w14:paraId="7BC1A51B" w14:textId="77777777" w:rsidR="00E03A9A" w:rsidRPr="00D431AF" w:rsidRDefault="00E03A9A" w:rsidP="00E04A2C">
            <w:pPr>
              <w:pStyle w:val="Tablehead"/>
              <w:spacing w:before="60"/>
            </w:pPr>
            <w:r w:rsidRPr="00D431AF">
              <w:t>Parameter</w:t>
            </w:r>
          </w:p>
        </w:tc>
        <w:tc>
          <w:tcPr>
            <w:tcW w:w="1163" w:type="dxa"/>
            <w:vAlign w:val="center"/>
          </w:tcPr>
          <w:p w14:paraId="4EE804BA" w14:textId="77777777" w:rsidR="00E03A9A" w:rsidRPr="00D431AF" w:rsidRDefault="00E03A9A" w:rsidP="00E04A2C">
            <w:pPr>
              <w:pStyle w:val="Tablehead"/>
              <w:spacing w:before="60"/>
            </w:pPr>
            <w:r w:rsidRPr="00D431AF">
              <w:t>Units</w:t>
            </w:r>
          </w:p>
        </w:tc>
        <w:tc>
          <w:tcPr>
            <w:tcW w:w="2093" w:type="dxa"/>
            <w:vAlign w:val="center"/>
          </w:tcPr>
          <w:p w14:paraId="360A4098" w14:textId="1118854E" w:rsidR="00E03A9A" w:rsidRPr="00D431AF" w:rsidRDefault="00E03A9A" w:rsidP="00E04A2C">
            <w:pPr>
              <w:pStyle w:val="Tablehead"/>
              <w:spacing w:before="60"/>
            </w:pPr>
            <w:r w:rsidRPr="00D431AF">
              <w:t>Radar 1</w:t>
            </w:r>
            <w:r w:rsidRPr="00D431AF">
              <w:br/>
            </w:r>
            <w:del w:id="32" w:author="Nellis, Donald (FAA)" w:date="2025-08-18T17:46:00Z" w16du:dateUtc="2025-08-18T21:46:00Z">
              <w:r w:rsidR="0036093E" w:rsidRPr="00207EA1" w:rsidDel="00207EA1">
                <w:rPr>
                  <w:b w:val="0"/>
                  <w:highlight w:val="cyan"/>
                  <w:rPrChange w:id="33" w:author="Nellis, Donald (FAA)" w:date="2025-08-18T17:46:00Z" w16du:dateUtc="2025-08-18T21:46:00Z">
                    <w:rPr>
                      <w:b w:val="0"/>
                    </w:rPr>
                  </w:rPrChange>
                </w:rPr>
                <w:delText>[</w:delText>
              </w:r>
            </w:del>
            <w:r w:rsidRPr="00D431AF">
              <w:rPr>
                <w:b w:val="0"/>
              </w:rPr>
              <w:t>(Note 1)</w:t>
            </w:r>
            <w:del w:id="34" w:author="Nellis, Donald (FAA)" w:date="2025-08-18T17:46:00Z" w16du:dateUtc="2025-08-18T21:46:00Z">
              <w:r w:rsidR="0036093E" w:rsidRPr="00207EA1" w:rsidDel="00207EA1">
                <w:rPr>
                  <w:b w:val="0"/>
                  <w:highlight w:val="cyan"/>
                  <w:rPrChange w:id="35" w:author="Nellis, Donald (FAA)" w:date="2025-08-18T17:46:00Z" w16du:dateUtc="2025-08-18T21:46:00Z">
                    <w:rPr>
                      <w:b w:val="0"/>
                    </w:rPr>
                  </w:rPrChange>
                </w:rPr>
                <w:delText>]</w:delText>
              </w:r>
            </w:del>
          </w:p>
        </w:tc>
        <w:tc>
          <w:tcPr>
            <w:tcW w:w="2081" w:type="dxa"/>
            <w:vAlign w:val="center"/>
          </w:tcPr>
          <w:p w14:paraId="425CC5B6" w14:textId="32D921C8" w:rsidR="00E03A9A" w:rsidRPr="00D431AF" w:rsidRDefault="00E03A9A" w:rsidP="00E04A2C">
            <w:pPr>
              <w:pStyle w:val="Tablehead"/>
              <w:spacing w:before="60"/>
            </w:pPr>
            <w:r w:rsidRPr="00D431AF">
              <w:t>Radar 2</w:t>
            </w:r>
            <w:r w:rsidRPr="00D431AF">
              <w:br/>
            </w:r>
            <w:del w:id="36" w:author="Nellis, Donald (FAA)" w:date="2025-08-18T17:46:00Z" w16du:dateUtc="2025-08-18T21:46:00Z">
              <w:r w:rsidR="0036093E" w:rsidRPr="00207EA1" w:rsidDel="00207EA1">
                <w:rPr>
                  <w:b w:val="0"/>
                  <w:highlight w:val="cyan"/>
                  <w:rPrChange w:id="37" w:author="Nellis, Donald (FAA)" w:date="2025-08-18T17:46:00Z" w16du:dateUtc="2025-08-18T21:46:00Z">
                    <w:rPr>
                      <w:b w:val="0"/>
                    </w:rPr>
                  </w:rPrChange>
                </w:rPr>
                <w:delText>[</w:delText>
              </w:r>
            </w:del>
            <w:r w:rsidRPr="00D431AF">
              <w:rPr>
                <w:b w:val="0"/>
              </w:rPr>
              <w:t>(Note 1)</w:t>
            </w:r>
            <w:del w:id="38" w:author="Nellis, Donald (FAA)" w:date="2025-08-18T17:47:00Z" w16du:dateUtc="2025-08-18T21:47:00Z">
              <w:r w:rsidR="0036093E" w:rsidRPr="00984EB4" w:rsidDel="00207EA1">
                <w:rPr>
                  <w:b w:val="0"/>
                  <w:highlight w:val="cyan"/>
                  <w:rPrChange w:id="39" w:author="Nellis, Donald (FAA)" w:date="2025-08-18T17:47:00Z" w16du:dateUtc="2025-08-18T21:47:00Z">
                    <w:rPr>
                      <w:b w:val="0"/>
                    </w:rPr>
                  </w:rPrChange>
                </w:rPr>
                <w:delText>]</w:delText>
              </w:r>
            </w:del>
          </w:p>
        </w:tc>
        <w:tc>
          <w:tcPr>
            <w:tcW w:w="1861" w:type="dxa"/>
            <w:vAlign w:val="center"/>
          </w:tcPr>
          <w:p w14:paraId="7C199D52" w14:textId="606FF9F5" w:rsidR="00E03A9A" w:rsidRPr="00D431AF" w:rsidRDefault="00E03A9A" w:rsidP="00E04A2C">
            <w:pPr>
              <w:pStyle w:val="Tablehead"/>
              <w:spacing w:before="60"/>
            </w:pPr>
            <w:r w:rsidRPr="00D431AF">
              <w:t>Radar 3</w:t>
            </w:r>
            <w:r w:rsidRPr="00D431AF">
              <w:br/>
            </w:r>
            <w:del w:id="40" w:author="Nellis, Donald (FAA)" w:date="2025-08-18T17:47:00Z" w16du:dateUtc="2025-08-18T21:47:00Z">
              <w:r w:rsidR="0036093E" w:rsidRPr="00984EB4" w:rsidDel="00984EB4">
                <w:rPr>
                  <w:highlight w:val="cyan"/>
                  <w:rPrChange w:id="41" w:author="Nellis, Donald (FAA)" w:date="2025-08-18T17:47:00Z" w16du:dateUtc="2025-08-18T21:47:00Z">
                    <w:rPr/>
                  </w:rPrChange>
                </w:rPr>
                <w:delText>[</w:delText>
              </w:r>
            </w:del>
            <w:r w:rsidRPr="00D431AF">
              <w:t>(Note 1)</w:t>
            </w:r>
            <w:del w:id="42" w:author="Nellis, Donald (FAA)" w:date="2025-08-18T17:47:00Z" w16du:dateUtc="2025-08-18T21:47:00Z">
              <w:r w:rsidR="0036093E" w:rsidRPr="00984EB4" w:rsidDel="00984EB4">
                <w:rPr>
                  <w:highlight w:val="cyan"/>
                  <w:rPrChange w:id="43" w:author="Nellis, Donald (FAA)" w:date="2025-08-18T17:47:00Z" w16du:dateUtc="2025-08-18T21:47:00Z">
                    <w:rPr/>
                  </w:rPrChange>
                </w:rPr>
                <w:delText>]</w:delText>
              </w:r>
            </w:del>
          </w:p>
        </w:tc>
      </w:tr>
      <w:tr w:rsidR="00A815A1" w:rsidRPr="00D431AF" w14:paraId="3101DA62" w14:textId="77777777" w:rsidTr="00337E7F">
        <w:trPr>
          <w:cantSplit/>
          <w:jc w:val="center"/>
        </w:trPr>
        <w:tc>
          <w:tcPr>
            <w:tcW w:w="2431" w:type="dxa"/>
            <w:vAlign w:val="center"/>
          </w:tcPr>
          <w:p w14:paraId="4AC20356" w14:textId="27B96CF9" w:rsidR="00E03A9A" w:rsidRPr="00D431AF" w:rsidRDefault="00E03A9A" w:rsidP="00CD6354">
            <w:pPr>
              <w:pStyle w:val="Tabletext"/>
            </w:pPr>
            <w:r w:rsidRPr="00D431AF">
              <w:t>Platform</w:t>
            </w:r>
          </w:p>
        </w:tc>
        <w:tc>
          <w:tcPr>
            <w:tcW w:w="1163" w:type="dxa"/>
            <w:vAlign w:val="center"/>
          </w:tcPr>
          <w:p w14:paraId="1006CEEA" w14:textId="77777777" w:rsidR="00E03A9A" w:rsidRPr="00D431AF" w:rsidRDefault="00E03A9A" w:rsidP="00CD6354">
            <w:pPr>
              <w:pStyle w:val="Tabletext"/>
              <w:jc w:val="center"/>
            </w:pPr>
          </w:p>
        </w:tc>
        <w:tc>
          <w:tcPr>
            <w:tcW w:w="2093" w:type="dxa"/>
            <w:vAlign w:val="center"/>
          </w:tcPr>
          <w:p w14:paraId="703CA439" w14:textId="6EB1E727" w:rsidR="00E03A9A" w:rsidRPr="00D431AF" w:rsidRDefault="002F5BBE" w:rsidP="00CD6354">
            <w:pPr>
              <w:pStyle w:val="Tabletext"/>
              <w:jc w:val="center"/>
            </w:pPr>
            <w:del w:id="44" w:author="Nellis, Donald (FAA)" w:date="2025-08-11T09:53:00Z" w16du:dateUtc="2025-08-11T13:53:00Z">
              <w:r w:rsidRPr="00D431AF" w:rsidDel="00910E25">
                <w:delText>[</w:delText>
              </w:r>
            </w:del>
            <w:r w:rsidR="00E03A9A" w:rsidRPr="00D431AF">
              <w:t>Airborne</w:t>
            </w:r>
            <w:r w:rsidR="00E03A9A" w:rsidRPr="00AF6261">
              <w:t>/Ground</w:t>
            </w:r>
            <w:del w:id="45" w:author="Nellis, Donald (FAA)" w:date="2025-08-11T09:53:00Z" w16du:dateUtc="2025-08-11T13:53:00Z">
              <w:r w:rsidR="0047470B" w:rsidRPr="00D431AF" w:rsidDel="00910E25">
                <w:delText>]</w:delText>
              </w:r>
            </w:del>
          </w:p>
        </w:tc>
        <w:tc>
          <w:tcPr>
            <w:tcW w:w="2081" w:type="dxa"/>
            <w:vAlign w:val="center"/>
          </w:tcPr>
          <w:p w14:paraId="617507E8" w14:textId="7BC3ADD7" w:rsidR="00E03A9A" w:rsidRPr="00D431AF" w:rsidRDefault="002F5BBE" w:rsidP="00CD6354">
            <w:pPr>
              <w:pStyle w:val="Tabletext"/>
              <w:jc w:val="center"/>
            </w:pPr>
            <w:del w:id="46" w:author="Nellis, Donald (FAA)" w:date="2025-08-11T09:53:00Z" w16du:dateUtc="2025-08-11T13:53:00Z">
              <w:r w:rsidRPr="00D431AF" w:rsidDel="00910E25">
                <w:delText>[</w:delText>
              </w:r>
            </w:del>
            <w:r w:rsidR="00E03A9A" w:rsidRPr="00D431AF">
              <w:t>Airborne</w:t>
            </w:r>
            <w:r w:rsidR="00E03A9A" w:rsidRPr="00AF6261">
              <w:t>/Ground</w:t>
            </w:r>
            <w:del w:id="47" w:author="Nellis, Donald (FAA)" w:date="2025-08-11T09:54:00Z" w16du:dateUtc="2025-08-11T13:54:00Z">
              <w:r w:rsidR="0047470B" w:rsidRPr="00D431AF" w:rsidDel="00910E25">
                <w:delText>]</w:delText>
              </w:r>
            </w:del>
          </w:p>
        </w:tc>
        <w:tc>
          <w:tcPr>
            <w:tcW w:w="1861" w:type="dxa"/>
            <w:vAlign w:val="center"/>
          </w:tcPr>
          <w:p w14:paraId="61BD2A05" w14:textId="5B1E794E" w:rsidR="00E03A9A" w:rsidRPr="00D431AF" w:rsidRDefault="002F5BBE" w:rsidP="00CD6354">
            <w:pPr>
              <w:pStyle w:val="Tabletext"/>
              <w:jc w:val="center"/>
            </w:pPr>
            <w:del w:id="48" w:author="Nellis, Donald (FAA)" w:date="2025-08-11T09:54:00Z" w16du:dateUtc="2025-08-11T13:54:00Z">
              <w:r w:rsidRPr="00D431AF" w:rsidDel="00910E25">
                <w:delText>[</w:delText>
              </w:r>
            </w:del>
            <w:r w:rsidR="00E03A9A" w:rsidRPr="00D431AF">
              <w:t>Airborne</w:t>
            </w:r>
            <w:r w:rsidR="00E03A9A" w:rsidRPr="00AF6261">
              <w:t>/Ground</w:t>
            </w:r>
            <w:del w:id="49" w:author="Nellis, Donald (FAA)" w:date="2025-08-11T09:54:00Z" w16du:dateUtc="2025-08-11T13:54:00Z">
              <w:r w:rsidR="0047470B" w:rsidRPr="00D431AF" w:rsidDel="00910E25">
                <w:delText>]</w:delText>
              </w:r>
            </w:del>
          </w:p>
        </w:tc>
      </w:tr>
      <w:tr w:rsidR="00A815A1" w:rsidRPr="00D431AF" w14:paraId="0E654226" w14:textId="77777777" w:rsidTr="00337E7F">
        <w:trPr>
          <w:cantSplit/>
          <w:jc w:val="center"/>
        </w:trPr>
        <w:tc>
          <w:tcPr>
            <w:tcW w:w="2431" w:type="dxa"/>
            <w:vAlign w:val="center"/>
          </w:tcPr>
          <w:p w14:paraId="072003A5" w14:textId="17F36261" w:rsidR="00E03A9A" w:rsidRPr="00D431AF" w:rsidRDefault="002F5BBE" w:rsidP="00CD6354">
            <w:pPr>
              <w:pStyle w:val="Tabletext"/>
            </w:pPr>
            <w:r w:rsidRPr="00D431AF">
              <w:t>[</w:t>
            </w:r>
            <w:r w:rsidR="00E03A9A" w:rsidRPr="00D431AF">
              <w:t>Platform height</w:t>
            </w:r>
          </w:p>
        </w:tc>
        <w:tc>
          <w:tcPr>
            <w:tcW w:w="1163" w:type="dxa"/>
            <w:vAlign w:val="center"/>
          </w:tcPr>
          <w:p w14:paraId="7238726E" w14:textId="77777777" w:rsidR="00E03A9A" w:rsidRPr="00D431AF" w:rsidRDefault="00E03A9A" w:rsidP="00CD6354">
            <w:pPr>
              <w:pStyle w:val="Tabletext"/>
              <w:jc w:val="center"/>
            </w:pPr>
            <w:r w:rsidRPr="00D431AF">
              <w:t>km</w:t>
            </w:r>
          </w:p>
        </w:tc>
        <w:tc>
          <w:tcPr>
            <w:tcW w:w="2093" w:type="dxa"/>
            <w:vAlign w:val="center"/>
          </w:tcPr>
          <w:p w14:paraId="7A8AED94" w14:textId="63FFDF30" w:rsidR="00E03A9A" w:rsidRPr="00D431AF" w:rsidRDefault="00E03A9A" w:rsidP="00CD6354">
            <w:pPr>
              <w:pStyle w:val="Tabletext"/>
              <w:jc w:val="center"/>
            </w:pPr>
            <w:r w:rsidRPr="00D431AF">
              <w:t>Up to 3 / 20</w:t>
            </w:r>
          </w:p>
        </w:tc>
        <w:tc>
          <w:tcPr>
            <w:tcW w:w="2081" w:type="dxa"/>
            <w:vAlign w:val="center"/>
          </w:tcPr>
          <w:p w14:paraId="3EC93E47" w14:textId="3C925187" w:rsidR="00E03A9A" w:rsidRPr="00D431AF" w:rsidRDefault="00E03A9A" w:rsidP="00CD6354">
            <w:pPr>
              <w:pStyle w:val="Tabletext"/>
              <w:jc w:val="center"/>
            </w:pPr>
            <w:r w:rsidRPr="00D431AF">
              <w:t>Up to 3 / 20</w:t>
            </w:r>
          </w:p>
        </w:tc>
        <w:tc>
          <w:tcPr>
            <w:tcW w:w="1861" w:type="dxa"/>
            <w:vAlign w:val="center"/>
          </w:tcPr>
          <w:p w14:paraId="4966F8D8" w14:textId="1AC8799C" w:rsidR="00E03A9A" w:rsidRPr="00D431AF" w:rsidRDefault="00E03A9A" w:rsidP="00CD6354">
            <w:pPr>
              <w:pStyle w:val="Tabletext"/>
              <w:jc w:val="center"/>
            </w:pPr>
            <w:r w:rsidRPr="00D431AF">
              <w:t>Up to 3 / 20</w:t>
            </w:r>
            <w:del w:id="50" w:author="Nellis, Donald (FAA)" w:date="2025-08-11T09:54:00Z" w16du:dateUtc="2025-08-11T13:54:00Z">
              <w:r w:rsidR="002F5BBE" w:rsidRPr="00D431AF" w:rsidDel="00910E25">
                <w:delText>]</w:delText>
              </w:r>
            </w:del>
          </w:p>
        </w:tc>
      </w:tr>
      <w:tr w:rsidR="00A815A1" w:rsidRPr="00D431AF" w14:paraId="21F79CA9" w14:textId="77777777" w:rsidTr="00337E7F">
        <w:trPr>
          <w:cantSplit/>
          <w:jc w:val="center"/>
        </w:trPr>
        <w:tc>
          <w:tcPr>
            <w:tcW w:w="2431" w:type="dxa"/>
            <w:vAlign w:val="center"/>
          </w:tcPr>
          <w:p w14:paraId="5DA770D0" w14:textId="77777777" w:rsidR="00E03A9A" w:rsidRPr="00D431AF" w:rsidRDefault="00E03A9A" w:rsidP="00CD6354">
            <w:pPr>
              <w:pStyle w:val="Tabletext"/>
            </w:pPr>
            <w:r w:rsidRPr="00D431AF">
              <w:t>Radar type</w:t>
            </w:r>
          </w:p>
        </w:tc>
        <w:tc>
          <w:tcPr>
            <w:tcW w:w="1163" w:type="dxa"/>
            <w:vAlign w:val="center"/>
          </w:tcPr>
          <w:p w14:paraId="7B9FC090" w14:textId="77777777" w:rsidR="00E03A9A" w:rsidRPr="00D431AF" w:rsidRDefault="00E03A9A" w:rsidP="00CD6354">
            <w:pPr>
              <w:pStyle w:val="Tabletext"/>
              <w:jc w:val="center"/>
            </w:pPr>
          </w:p>
        </w:tc>
        <w:tc>
          <w:tcPr>
            <w:tcW w:w="2093" w:type="dxa"/>
            <w:vAlign w:val="center"/>
          </w:tcPr>
          <w:p w14:paraId="3AAB4ED2" w14:textId="77777777" w:rsidR="00E03A9A" w:rsidRPr="00D431AF" w:rsidRDefault="00E03A9A" w:rsidP="00CD6354">
            <w:pPr>
              <w:pStyle w:val="Tabletext"/>
              <w:jc w:val="center"/>
            </w:pPr>
            <w:r w:rsidRPr="00D431AF">
              <w:t>FMCW</w:t>
            </w:r>
          </w:p>
        </w:tc>
        <w:tc>
          <w:tcPr>
            <w:tcW w:w="2081" w:type="dxa"/>
            <w:vAlign w:val="center"/>
          </w:tcPr>
          <w:p w14:paraId="58FBA787" w14:textId="77777777" w:rsidR="00E03A9A" w:rsidRPr="00D431AF" w:rsidRDefault="00E03A9A" w:rsidP="00CD6354">
            <w:pPr>
              <w:pStyle w:val="Tabletext"/>
              <w:jc w:val="center"/>
            </w:pPr>
            <w:r w:rsidRPr="00D431AF">
              <w:t>FMCW</w:t>
            </w:r>
          </w:p>
        </w:tc>
        <w:tc>
          <w:tcPr>
            <w:tcW w:w="1861" w:type="dxa"/>
            <w:vAlign w:val="center"/>
          </w:tcPr>
          <w:p w14:paraId="4956CCB2" w14:textId="77777777" w:rsidR="00E03A9A" w:rsidRPr="00D431AF" w:rsidRDefault="00E03A9A" w:rsidP="00CD6354">
            <w:pPr>
              <w:pStyle w:val="Tabletext"/>
              <w:jc w:val="center"/>
            </w:pPr>
            <w:r w:rsidRPr="00D431AF">
              <w:t>FMCW</w:t>
            </w:r>
          </w:p>
        </w:tc>
      </w:tr>
      <w:tr w:rsidR="00A815A1" w:rsidRPr="00D431AF" w14:paraId="464CDE73" w14:textId="77777777" w:rsidTr="00337E7F">
        <w:trPr>
          <w:cantSplit/>
          <w:jc w:val="center"/>
        </w:trPr>
        <w:tc>
          <w:tcPr>
            <w:tcW w:w="2431" w:type="dxa"/>
            <w:vAlign w:val="center"/>
          </w:tcPr>
          <w:p w14:paraId="3341CAA0" w14:textId="598B09B6" w:rsidR="00E03A9A" w:rsidRPr="004C0998" w:rsidRDefault="00E03A9A" w:rsidP="00CD6354">
            <w:pPr>
              <w:pStyle w:val="Tabletext"/>
            </w:pPr>
            <w:r w:rsidRPr="004C0998">
              <w:t>Operating range</w:t>
            </w:r>
            <w:r w:rsidRPr="004C0998">
              <w:br/>
            </w:r>
            <w:del w:id="51" w:author="Nellis, Donald (FAA)" w:date="2025-08-11T09:54:00Z" w16du:dateUtc="2025-08-11T13:54:00Z">
              <w:r w:rsidR="00123A6A" w:rsidRPr="004C0998" w:rsidDel="00910E25">
                <w:delText>[</w:delText>
              </w:r>
            </w:del>
            <w:r w:rsidRPr="004C0998">
              <w:t>(Note 2)</w:t>
            </w:r>
            <w:del w:id="52" w:author="Nellis, Donald (FAA)" w:date="2025-08-11T09:54:00Z" w16du:dateUtc="2025-08-11T13:54:00Z">
              <w:r w:rsidR="00123A6A" w:rsidRPr="004C0998" w:rsidDel="00910E25">
                <w:delText>]</w:delText>
              </w:r>
            </w:del>
          </w:p>
        </w:tc>
        <w:tc>
          <w:tcPr>
            <w:tcW w:w="1163" w:type="dxa"/>
            <w:vAlign w:val="center"/>
          </w:tcPr>
          <w:p w14:paraId="7E071DAF" w14:textId="77777777" w:rsidR="00E03A9A" w:rsidRPr="00D431AF" w:rsidRDefault="00E03A9A" w:rsidP="00CD6354">
            <w:pPr>
              <w:pStyle w:val="Tabletext"/>
              <w:jc w:val="center"/>
            </w:pPr>
            <w:r w:rsidRPr="00D431AF">
              <w:t>km</w:t>
            </w:r>
          </w:p>
        </w:tc>
        <w:tc>
          <w:tcPr>
            <w:tcW w:w="2093" w:type="dxa"/>
            <w:vAlign w:val="center"/>
          </w:tcPr>
          <w:p w14:paraId="720AC04D" w14:textId="6F11DFC7" w:rsidR="00E03A9A" w:rsidRPr="00D431AF" w:rsidRDefault="00E03A9A" w:rsidP="00CD6354">
            <w:pPr>
              <w:pStyle w:val="Tabletext"/>
              <w:jc w:val="center"/>
            </w:pPr>
            <w:r w:rsidRPr="00AF6261">
              <w:t>6</w:t>
            </w:r>
          </w:p>
        </w:tc>
        <w:tc>
          <w:tcPr>
            <w:tcW w:w="2081" w:type="dxa"/>
            <w:vAlign w:val="center"/>
          </w:tcPr>
          <w:p w14:paraId="21804262" w14:textId="1BC2CC82" w:rsidR="00E03A9A" w:rsidRPr="00D431AF" w:rsidRDefault="00E03A9A" w:rsidP="00CD6354">
            <w:pPr>
              <w:pStyle w:val="Tabletext"/>
              <w:jc w:val="center"/>
            </w:pPr>
            <w:r w:rsidRPr="00AF6261">
              <w:t>6</w:t>
            </w:r>
          </w:p>
        </w:tc>
        <w:tc>
          <w:tcPr>
            <w:tcW w:w="1861" w:type="dxa"/>
            <w:vAlign w:val="center"/>
          </w:tcPr>
          <w:p w14:paraId="507F7F8B" w14:textId="1B2C4A68" w:rsidR="00E03A9A" w:rsidRPr="00D431AF" w:rsidRDefault="00E03A9A" w:rsidP="00CD6354">
            <w:pPr>
              <w:pStyle w:val="Tabletext"/>
              <w:jc w:val="center"/>
            </w:pPr>
            <w:r w:rsidRPr="00AF6261">
              <w:t>3.5</w:t>
            </w:r>
          </w:p>
        </w:tc>
      </w:tr>
      <w:tr w:rsidR="00A815A1" w:rsidRPr="00D431AF" w14:paraId="4E8D1E90" w14:textId="77777777" w:rsidTr="00337E7F">
        <w:trPr>
          <w:cantSplit/>
          <w:jc w:val="center"/>
        </w:trPr>
        <w:tc>
          <w:tcPr>
            <w:tcW w:w="2431" w:type="dxa"/>
            <w:vAlign w:val="center"/>
          </w:tcPr>
          <w:p w14:paraId="0DFEAB49" w14:textId="3BD3BEDB" w:rsidR="00E03A9A" w:rsidRPr="00D431AF" w:rsidRDefault="00E03A9A" w:rsidP="00CD6354">
            <w:pPr>
              <w:pStyle w:val="Tabletext"/>
            </w:pPr>
            <w:r w:rsidRPr="00D431AF">
              <w:t xml:space="preserve">Maximum number of </w:t>
            </w:r>
            <w:ins w:id="53" w:author="Nellis, Donald (FAA)" w:date="2025-08-11T09:54:00Z" w16du:dateUtc="2025-08-11T13:54:00Z">
              <w:r w:rsidR="00910E25">
                <w:t xml:space="preserve">systems </w:t>
              </w:r>
            </w:ins>
            <w:del w:id="54" w:author="Nellis, Donald (FAA)" w:date="2025-08-11T09:54:00Z" w16du:dateUtc="2025-08-11T13:54:00Z">
              <w:r w:rsidRPr="00D431AF" w:rsidDel="00910E25">
                <w:delText xml:space="preserve">drones </w:delText>
              </w:r>
            </w:del>
            <w:r w:rsidRPr="00D431AF">
              <w:t>within the same operating area</w:t>
            </w:r>
          </w:p>
        </w:tc>
        <w:tc>
          <w:tcPr>
            <w:tcW w:w="1163" w:type="dxa"/>
            <w:vAlign w:val="center"/>
          </w:tcPr>
          <w:p w14:paraId="7DFDCA43" w14:textId="77777777" w:rsidR="00E03A9A" w:rsidRPr="00D431AF" w:rsidRDefault="00E03A9A" w:rsidP="00CD6354">
            <w:pPr>
              <w:pStyle w:val="Tabletext"/>
              <w:jc w:val="center"/>
            </w:pPr>
          </w:p>
        </w:tc>
        <w:tc>
          <w:tcPr>
            <w:tcW w:w="2093" w:type="dxa"/>
            <w:vAlign w:val="center"/>
          </w:tcPr>
          <w:p w14:paraId="0C4555C4" w14:textId="77777777" w:rsidR="00E03A9A" w:rsidRPr="00D431AF" w:rsidRDefault="00E03A9A" w:rsidP="00CD6354">
            <w:pPr>
              <w:pStyle w:val="Tabletext"/>
              <w:jc w:val="center"/>
            </w:pPr>
            <w:r w:rsidRPr="00D431AF">
              <w:t>3 to 8</w:t>
            </w:r>
          </w:p>
        </w:tc>
        <w:tc>
          <w:tcPr>
            <w:tcW w:w="2081" w:type="dxa"/>
            <w:vAlign w:val="center"/>
          </w:tcPr>
          <w:p w14:paraId="5AF8098E" w14:textId="77777777" w:rsidR="00E03A9A" w:rsidRPr="00D431AF" w:rsidRDefault="00E03A9A" w:rsidP="00CD6354">
            <w:pPr>
              <w:pStyle w:val="Tabletext"/>
              <w:jc w:val="center"/>
            </w:pPr>
            <w:r w:rsidRPr="00D431AF">
              <w:t>3 to 10</w:t>
            </w:r>
          </w:p>
        </w:tc>
        <w:tc>
          <w:tcPr>
            <w:tcW w:w="1861" w:type="dxa"/>
            <w:vAlign w:val="center"/>
          </w:tcPr>
          <w:p w14:paraId="7893861E" w14:textId="77777777" w:rsidR="00E03A9A" w:rsidRPr="00D431AF" w:rsidRDefault="00E03A9A" w:rsidP="00CD6354">
            <w:pPr>
              <w:pStyle w:val="Tabletext"/>
              <w:jc w:val="center"/>
            </w:pPr>
            <w:r w:rsidRPr="00D431AF">
              <w:t>3 to 10</w:t>
            </w:r>
          </w:p>
        </w:tc>
      </w:tr>
      <w:tr w:rsidR="00A815A1" w:rsidRPr="00D431AF" w14:paraId="3575F478" w14:textId="77777777" w:rsidTr="00337E7F">
        <w:trPr>
          <w:cantSplit/>
          <w:jc w:val="center"/>
        </w:trPr>
        <w:tc>
          <w:tcPr>
            <w:tcW w:w="2431" w:type="dxa"/>
            <w:vAlign w:val="center"/>
          </w:tcPr>
          <w:p w14:paraId="16DA6949" w14:textId="1E59AA12" w:rsidR="00E03A9A" w:rsidRPr="00D431AF" w:rsidRDefault="00E03A9A" w:rsidP="00CD6354">
            <w:pPr>
              <w:pStyle w:val="Tabletext"/>
            </w:pPr>
            <w:r w:rsidRPr="00AF6261">
              <w:t xml:space="preserve">Ground </w:t>
            </w:r>
            <w:r w:rsidR="0036093E" w:rsidRPr="00D431AF">
              <w:t>r</w:t>
            </w:r>
            <w:r w:rsidRPr="00AF6261">
              <w:t xml:space="preserve">elative </w:t>
            </w:r>
            <w:r w:rsidR="0036093E" w:rsidRPr="00D431AF">
              <w:t>speed</w:t>
            </w:r>
            <w:r w:rsidRPr="00D431AF">
              <w:t xml:space="preserve"> </w:t>
            </w:r>
            <w:r w:rsidRPr="00D431AF">
              <w:br/>
            </w:r>
            <w:del w:id="55" w:author="Nellis, Donald (FAA)" w:date="2025-08-11T09:54:00Z" w16du:dateUtc="2025-08-11T13:54:00Z">
              <w:r w:rsidR="00123A6A" w:rsidRPr="00AF6261" w:rsidDel="00910E25">
                <w:delText>[</w:delText>
              </w:r>
            </w:del>
            <w:r w:rsidRPr="00D431AF">
              <w:t>(Note 2)</w:t>
            </w:r>
            <w:del w:id="56" w:author="Nellis, Donald (FAA)" w:date="2025-08-11T09:54:00Z" w16du:dateUtc="2025-08-11T13:54:00Z">
              <w:r w:rsidR="00123A6A" w:rsidRPr="00D431AF" w:rsidDel="00910E25">
                <w:delText>]</w:delText>
              </w:r>
            </w:del>
          </w:p>
        </w:tc>
        <w:tc>
          <w:tcPr>
            <w:tcW w:w="1163" w:type="dxa"/>
            <w:vAlign w:val="center"/>
          </w:tcPr>
          <w:p w14:paraId="5405C95E" w14:textId="64F84218" w:rsidR="00E03A9A" w:rsidRPr="00D431AF" w:rsidRDefault="00E03A9A" w:rsidP="00CD6354">
            <w:pPr>
              <w:pStyle w:val="Tabletext"/>
              <w:jc w:val="center"/>
            </w:pPr>
            <w:r w:rsidRPr="00AF6261">
              <w:t>m/s</w:t>
            </w:r>
          </w:p>
        </w:tc>
        <w:tc>
          <w:tcPr>
            <w:tcW w:w="2093" w:type="dxa"/>
            <w:vAlign w:val="center"/>
          </w:tcPr>
          <w:p w14:paraId="7D0B0FA9" w14:textId="230C7314" w:rsidR="00E03A9A" w:rsidRPr="00D431AF" w:rsidRDefault="00E03A9A" w:rsidP="00CD6354">
            <w:pPr>
              <w:pStyle w:val="Tabletext"/>
              <w:jc w:val="center"/>
            </w:pPr>
            <w:r w:rsidRPr="00AF6261">
              <w:t>120</w:t>
            </w:r>
          </w:p>
        </w:tc>
        <w:tc>
          <w:tcPr>
            <w:tcW w:w="2081" w:type="dxa"/>
            <w:vAlign w:val="center"/>
          </w:tcPr>
          <w:p w14:paraId="2C64B18B" w14:textId="2FA7905F" w:rsidR="00E03A9A" w:rsidRPr="00D431AF" w:rsidRDefault="00E03A9A" w:rsidP="00CD6354">
            <w:pPr>
              <w:pStyle w:val="Tabletext"/>
              <w:jc w:val="center"/>
            </w:pPr>
            <w:r w:rsidRPr="00AF6261">
              <w:t>120</w:t>
            </w:r>
          </w:p>
        </w:tc>
        <w:tc>
          <w:tcPr>
            <w:tcW w:w="1861" w:type="dxa"/>
            <w:vAlign w:val="center"/>
          </w:tcPr>
          <w:p w14:paraId="2DFBF1BF" w14:textId="4A5A58A3" w:rsidR="00E03A9A" w:rsidRPr="00D431AF" w:rsidRDefault="00E03A9A" w:rsidP="00CD6354">
            <w:pPr>
              <w:pStyle w:val="Tabletext"/>
              <w:jc w:val="center"/>
            </w:pPr>
            <w:r w:rsidRPr="00AF6261">
              <w:t>40</w:t>
            </w:r>
            <w:r w:rsidRPr="00D431AF">
              <w:t xml:space="preserve"> (for typical waveform)</w:t>
            </w:r>
          </w:p>
        </w:tc>
      </w:tr>
      <w:tr w:rsidR="00A815A1" w:rsidRPr="00D431AF" w14:paraId="4B54DF61" w14:textId="77777777" w:rsidTr="00337E7F">
        <w:trPr>
          <w:cantSplit/>
          <w:jc w:val="center"/>
        </w:trPr>
        <w:tc>
          <w:tcPr>
            <w:tcW w:w="2431" w:type="dxa"/>
            <w:vAlign w:val="center"/>
          </w:tcPr>
          <w:p w14:paraId="09306F65" w14:textId="77777777" w:rsidR="00E03A9A" w:rsidRPr="00D431AF" w:rsidRDefault="00E03A9A" w:rsidP="00CD6354">
            <w:pPr>
              <w:pStyle w:val="Tabletext"/>
            </w:pPr>
            <w:r w:rsidRPr="00D431AF">
              <w:t>Target speeds (max)</w:t>
            </w:r>
          </w:p>
        </w:tc>
        <w:tc>
          <w:tcPr>
            <w:tcW w:w="1163" w:type="dxa"/>
            <w:vAlign w:val="center"/>
          </w:tcPr>
          <w:p w14:paraId="222E3A54" w14:textId="77777777" w:rsidR="00E03A9A" w:rsidRPr="00D431AF" w:rsidRDefault="00E03A9A" w:rsidP="00CD6354">
            <w:pPr>
              <w:pStyle w:val="Tabletext"/>
              <w:jc w:val="center"/>
            </w:pPr>
            <w:r w:rsidRPr="00D431AF">
              <w:t>m/s</w:t>
            </w:r>
          </w:p>
        </w:tc>
        <w:tc>
          <w:tcPr>
            <w:tcW w:w="2093" w:type="dxa"/>
            <w:vAlign w:val="center"/>
          </w:tcPr>
          <w:p w14:paraId="62806AAD" w14:textId="3F2FA98C" w:rsidR="00E03A9A" w:rsidRPr="00D431AF" w:rsidRDefault="00E03A9A" w:rsidP="00CD6354">
            <w:pPr>
              <w:pStyle w:val="Tabletext"/>
              <w:jc w:val="center"/>
            </w:pPr>
            <w:r w:rsidRPr="00D431AF">
              <w:t>200</w:t>
            </w:r>
          </w:p>
        </w:tc>
        <w:tc>
          <w:tcPr>
            <w:tcW w:w="2081" w:type="dxa"/>
            <w:vAlign w:val="center"/>
          </w:tcPr>
          <w:p w14:paraId="73895798" w14:textId="5E961FA6" w:rsidR="00E03A9A" w:rsidRPr="00D431AF" w:rsidRDefault="00E03A9A" w:rsidP="00CD6354">
            <w:pPr>
              <w:pStyle w:val="Tabletext"/>
              <w:jc w:val="center"/>
            </w:pPr>
            <w:r w:rsidRPr="00D431AF">
              <w:t>200</w:t>
            </w:r>
          </w:p>
        </w:tc>
        <w:tc>
          <w:tcPr>
            <w:tcW w:w="1861" w:type="dxa"/>
            <w:vAlign w:val="center"/>
          </w:tcPr>
          <w:p w14:paraId="76F25FDF" w14:textId="77777777" w:rsidR="00E03A9A" w:rsidRPr="00D431AF" w:rsidRDefault="00E03A9A" w:rsidP="00CD6354">
            <w:pPr>
              <w:pStyle w:val="Tabletext"/>
              <w:jc w:val="center"/>
            </w:pPr>
            <w:r w:rsidRPr="00D431AF">
              <w:t>94 (for typical waveform)</w:t>
            </w:r>
          </w:p>
        </w:tc>
      </w:tr>
      <w:tr w:rsidR="00E03A9A" w:rsidRPr="00D431AF" w14:paraId="32F82A94" w14:textId="77777777" w:rsidTr="00394667">
        <w:trPr>
          <w:cantSplit/>
          <w:jc w:val="center"/>
        </w:trPr>
        <w:tc>
          <w:tcPr>
            <w:tcW w:w="9629" w:type="dxa"/>
            <w:gridSpan w:val="5"/>
            <w:vAlign w:val="center"/>
          </w:tcPr>
          <w:p w14:paraId="120A5F56" w14:textId="77777777" w:rsidR="00E03A9A" w:rsidRPr="00D431AF" w:rsidRDefault="00E03A9A" w:rsidP="00394667">
            <w:pPr>
              <w:pStyle w:val="Tabletext"/>
            </w:pPr>
            <w:r w:rsidRPr="00AF6261">
              <w:rPr>
                <w:b/>
                <w:bCs/>
              </w:rPr>
              <w:t>Transmitter</w:t>
            </w:r>
          </w:p>
        </w:tc>
      </w:tr>
      <w:tr w:rsidR="00A815A1" w:rsidRPr="00D431AF" w14:paraId="6B608E5F" w14:textId="77777777" w:rsidTr="00337E7F">
        <w:trPr>
          <w:cantSplit/>
          <w:jc w:val="center"/>
        </w:trPr>
        <w:tc>
          <w:tcPr>
            <w:tcW w:w="2431" w:type="dxa"/>
            <w:vAlign w:val="center"/>
          </w:tcPr>
          <w:p w14:paraId="75863C6A" w14:textId="552BC6EC" w:rsidR="00E03A9A" w:rsidRPr="00D431AF" w:rsidRDefault="00E03A9A" w:rsidP="00CD6354">
            <w:pPr>
              <w:pStyle w:val="Tabletext"/>
            </w:pPr>
            <w:r w:rsidRPr="00D431AF">
              <w:lastRenderedPageBreak/>
              <w:t xml:space="preserve">Frequency tuning range </w:t>
            </w:r>
            <w:r w:rsidRPr="00D431AF">
              <w:br/>
            </w:r>
            <w:del w:id="57" w:author="Nellis, Donald (FAA)" w:date="2025-08-11T09:55:00Z" w16du:dateUtc="2025-08-11T13:55:00Z">
              <w:r w:rsidR="00B05409" w:rsidRPr="00AF6261" w:rsidDel="00910E25">
                <w:delText>[</w:delText>
              </w:r>
            </w:del>
            <w:r w:rsidRPr="00D431AF">
              <w:t>(Note 3)</w:t>
            </w:r>
            <w:del w:id="58" w:author="Nellis, Donald (FAA)" w:date="2025-08-11T09:55:00Z" w16du:dateUtc="2025-08-11T13:55:00Z">
              <w:r w:rsidR="00B05409" w:rsidRPr="00D431AF" w:rsidDel="00910E25">
                <w:delText>]</w:delText>
              </w:r>
            </w:del>
            <w:r w:rsidRPr="00D431AF">
              <w:t xml:space="preserve"> </w:t>
            </w:r>
          </w:p>
        </w:tc>
        <w:tc>
          <w:tcPr>
            <w:tcW w:w="1163" w:type="dxa"/>
            <w:vAlign w:val="center"/>
          </w:tcPr>
          <w:p w14:paraId="39C8A7BE" w14:textId="77777777" w:rsidR="00E03A9A" w:rsidRPr="00D431AF" w:rsidRDefault="00E03A9A" w:rsidP="00CD6354">
            <w:pPr>
              <w:pStyle w:val="Tabletext"/>
              <w:jc w:val="center"/>
            </w:pPr>
            <w:r w:rsidRPr="00D431AF">
              <w:t>GHz</w:t>
            </w:r>
          </w:p>
        </w:tc>
        <w:tc>
          <w:tcPr>
            <w:tcW w:w="2093" w:type="dxa"/>
            <w:vAlign w:val="center"/>
          </w:tcPr>
          <w:p w14:paraId="61D7F9F7" w14:textId="77777777" w:rsidR="00E03A9A" w:rsidRPr="00D431AF" w:rsidRDefault="00E03A9A" w:rsidP="00CD6354">
            <w:pPr>
              <w:pStyle w:val="Tabletext"/>
              <w:jc w:val="center"/>
            </w:pPr>
            <w:r w:rsidRPr="00D431AF">
              <w:t>24.45-24.65</w:t>
            </w:r>
          </w:p>
        </w:tc>
        <w:tc>
          <w:tcPr>
            <w:tcW w:w="2081" w:type="dxa"/>
            <w:vAlign w:val="center"/>
          </w:tcPr>
          <w:p w14:paraId="359D5FAF" w14:textId="77777777" w:rsidR="00E03A9A" w:rsidRPr="00D431AF" w:rsidRDefault="00E03A9A" w:rsidP="00CD6354">
            <w:pPr>
              <w:pStyle w:val="Tabletext"/>
              <w:jc w:val="center"/>
            </w:pPr>
            <w:r w:rsidRPr="00D431AF">
              <w:t>24.45-24.65</w:t>
            </w:r>
          </w:p>
        </w:tc>
        <w:tc>
          <w:tcPr>
            <w:tcW w:w="1861" w:type="dxa"/>
            <w:vAlign w:val="center"/>
          </w:tcPr>
          <w:p w14:paraId="716C8614" w14:textId="77777777" w:rsidR="00E03A9A" w:rsidRPr="00D431AF" w:rsidRDefault="00E03A9A" w:rsidP="00CD6354">
            <w:pPr>
              <w:pStyle w:val="Tabletext"/>
              <w:jc w:val="center"/>
            </w:pPr>
            <w:r w:rsidRPr="00D431AF">
              <w:t>24.45-24.65</w:t>
            </w:r>
          </w:p>
        </w:tc>
      </w:tr>
      <w:tr w:rsidR="00A815A1" w:rsidRPr="00D431AF" w14:paraId="77D7206F" w14:textId="77777777" w:rsidTr="00337E7F">
        <w:trPr>
          <w:cantSplit/>
          <w:jc w:val="center"/>
        </w:trPr>
        <w:tc>
          <w:tcPr>
            <w:tcW w:w="2431" w:type="dxa"/>
            <w:vAlign w:val="center"/>
          </w:tcPr>
          <w:p w14:paraId="7242BBEF" w14:textId="38BFBAAF" w:rsidR="00E03A9A" w:rsidRPr="00D431AF" w:rsidRDefault="00E03A9A" w:rsidP="00CD6354">
            <w:pPr>
              <w:pStyle w:val="Tabletext"/>
            </w:pPr>
            <w:r w:rsidRPr="00D431AF">
              <w:t>Channel selection method between radars</w:t>
            </w:r>
            <w:r w:rsidRPr="00D431AF">
              <w:br/>
            </w:r>
            <w:del w:id="59" w:author="Nellis, Donald (FAA)" w:date="2025-08-11T09:55:00Z" w16du:dateUtc="2025-08-11T13:55:00Z">
              <w:r w:rsidR="00B05409" w:rsidRPr="00AF6261" w:rsidDel="00910E25">
                <w:delText>[</w:delText>
              </w:r>
            </w:del>
            <w:r w:rsidRPr="00D431AF">
              <w:t>(Note 4)</w:t>
            </w:r>
            <w:del w:id="60" w:author="Nellis, Donald (FAA)" w:date="2025-08-11T09:55:00Z" w16du:dateUtc="2025-08-11T13:55:00Z">
              <w:r w:rsidR="00B05409" w:rsidRPr="00D431AF" w:rsidDel="00910E25">
                <w:delText>]</w:delText>
              </w:r>
            </w:del>
          </w:p>
        </w:tc>
        <w:tc>
          <w:tcPr>
            <w:tcW w:w="1163" w:type="dxa"/>
            <w:vAlign w:val="center"/>
          </w:tcPr>
          <w:p w14:paraId="0530AF8C" w14:textId="77777777" w:rsidR="00E03A9A" w:rsidRPr="00D431AF" w:rsidRDefault="00E03A9A" w:rsidP="00CD6354">
            <w:pPr>
              <w:pStyle w:val="Tabletext"/>
              <w:jc w:val="center"/>
            </w:pPr>
          </w:p>
        </w:tc>
        <w:tc>
          <w:tcPr>
            <w:tcW w:w="2093" w:type="dxa"/>
            <w:vAlign w:val="center"/>
          </w:tcPr>
          <w:p w14:paraId="37CB3ABE" w14:textId="77777777" w:rsidR="00E03A9A" w:rsidRPr="00D431AF" w:rsidDel="00B155A5" w:rsidRDefault="00E03A9A" w:rsidP="00CD6354">
            <w:pPr>
              <w:pStyle w:val="Tabletext"/>
              <w:jc w:val="center"/>
            </w:pPr>
            <w:r w:rsidRPr="00D431AF">
              <w:t>SW selectable</w:t>
            </w:r>
          </w:p>
        </w:tc>
        <w:tc>
          <w:tcPr>
            <w:tcW w:w="2081" w:type="dxa"/>
            <w:vAlign w:val="center"/>
          </w:tcPr>
          <w:p w14:paraId="0A995D4C" w14:textId="77777777" w:rsidR="00E03A9A" w:rsidRPr="00D431AF" w:rsidDel="00B155A5" w:rsidRDefault="00E03A9A" w:rsidP="00CD6354">
            <w:pPr>
              <w:pStyle w:val="Tabletext"/>
              <w:jc w:val="center"/>
            </w:pPr>
            <w:r w:rsidRPr="00D431AF">
              <w:t>SW selectable</w:t>
            </w:r>
          </w:p>
        </w:tc>
        <w:tc>
          <w:tcPr>
            <w:tcW w:w="1861" w:type="dxa"/>
            <w:vAlign w:val="center"/>
          </w:tcPr>
          <w:p w14:paraId="389CF105" w14:textId="77777777" w:rsidR="00E03A9A" w:rsidRPr="00D431AF" w:rsidRDefault="00E03A9A" w:rsidP="00CD6354">
            <w:pPr>
              <w:pStyle w:val="Tabletext"/>
              <w:jc w:val="center"/>
            </w:pPr>
            <w:r w:rsidRPr="00D431AF">
              <w:t>SW selectable</w:t>
            </w:r>
          </w:p>
        </w:tc>
      </w:tr>
      <w:tr w:rsidR="00A815A1" w:rsidRPr="00D431AF" w14:paraId="436FB912" w14:textId="77777777" w:rsidTr="00337E7F">
        <w:trPr>
          <w:cantSplit/>
          <w:jc w:val="center"/>
        </w:trPr>
        <w:tc>
          <w:tcPr>
            <w:tcW w:w="2431" w:type="dxa"/>
            <w:vAlign w:val="center"/>
          </w:tcPr>
          <w:p w14:paraId="13043771" w14:textId="4048FA72" w:rsidR="00E03A9A" w:rsidRPr="00D431AF" w:rsidRDefault="00E03A9A" w:rsidP="00CD6354">
            <w:pPr>
              <w:pStyle w:val="Tabletext"/>
            </w:pPr>
            <w:r w:rsidRPr="00AF6261">
              <w:t>RF</w:t>
            </w:r>
            <w:r w:rsidRPr="00D431AF">
              <w:t xml:space="preserve"> bandwidth</w:t>
            </w:r>
          </w:p>
        </w:tc>
        <w:tc>
          <w:tcPr>
            <w:tcW w:w="1163" w:type="dxa"/>
            <w:vAlign w:val="center"/>
          </w:tcPr>
          <w:p w14:paraId="23CF99EF" w14:textId="77777777" w:rsidR="00E03A9A" w:rsidRPr="00D431AF" w:rsidRDefault="00E03A9A" w:rsidP="00CD6354">
            <w:pPr>
              <w:pStyle w:val="Tabletext"/>
              <w:jc w:val="center"/>
            </w:pPr>
            <w:r w:rsidRPr="00D431AF">
              <w:t>MHz</w:t>
            </w:r>
          </w:p>
        </w:tc>
        <w:tc>
          <w:tcPr>
            <w:tcW w:w="2093" w:type="dxa"/>
            <w:vAlign w:val="center"/>
          </w:tcPr>
          <w:p w14:paraId="6E511BEC" w14:textId="77777777" w:rsidR="00E03A9A" w:rsidRPr="00D431AF" w:rsidRDefault="00E03A9A" w:rsidP="00CD6354">
            <w:pPr>
              <w:pStyle w:val="Tabletext"/>
              <w:jc w:val="center"/>
            </w:pPr>
            <w:r w:rsidRPr="00D431AF">
              <w:t>45</w:t>
            </w:r>
          </w:p>
        </w:tc>
        <w:tc>
          <w:tcPr>
            <w:tcW w:w="2081" w:type="dxa"/>
            <w:vAlign w:val="center"/>
          </w:tcPr>
          <w:p w14:paraId="38A90C1E" w14:textId="2B4AC4F8" w:rsidR="00E03A9A" w:rsidRPr="00D431AF" w:rsidRDefault="00E03A9A" w:rsidP="00CD6354">
            <w:pPr>
              <w:pStyle w:val="Tabletext"/>
              <w:jc w:val="center"/>
            </w:pPr>
            <w:r w:rsidRPr="00D431AF">
              <w:t>10 to 50</w:t>
            </w:r>
            <w:r w:rsidRPr="00D431AF">
              <w:br/>
            </w:r>
            <w:del w:id="61" w:author="Nellis, Donald (FAA)" w:date="2025-08-11T09:55:00Z" w16du:dateUtc="2025-08-11T13:55:00Z">
              <w:r w:rsidR="00B05409" w:rsidRPr="00AF6261" w:rsidDel="00910E25">
                <w:delText>[</w:delText>
              </w:r>
            </w:del>
            <w:r w:rsidRPr="00D431AF">
              <w:t>(Note 4)</w:t>
            </w:r>
            <w:del w:id="62" w:author="Nellis, Donald (FAA)" w:date="2025-08-11T09:55:00Z" w16du:dateUtc="2025-08-11T13:55:00Z">
              <w:r w:rsidR="00B05409" w:rsidRPr="00D431AF" w:rsidDel="00910E25">
                <w:delText>]</w:delText>
              </w:r>
            </w:del>
          </w:p>
        </w:tc>
        <w:tc>
          <w:tcPr>
            <w:tcW w:w="1861" w:type="dxa"/>
            <w:vAlign w:val="center"/>
          </w:tcPr>
          <w:p w14:paraId="4842BD94" w14:textId="77777777" w:rsidR="00E03A9A" w:rsidRPr="00D431AF" w:rsidRDefault="00E03A9A" w:rsidP="00CD6354">
            <w:pPr>
              <w:pStyle w:val="Tabletext"/>
              <w:jc w:val="center"/>
            </w:pPr>
            <w:r w:rsidRPr="00AF6261">
              <w:t>20 or</w:t>
            </w:r>
            <w:r w:rsidRPr="00D431AF">
              <w:t xml:space="preserve"> 40</w:t>
            </w:r>
          </w:p>
        </w:tc>
      </w:tr>
      <w:tr w:rsidR="00A815A1" w:rsidRPr="00D431AF" w14:paraId="19E908EA" w14:textId="77777777" w:rsidTr="00337E7F">
        <w:trPr>
          <w:cantSplit/>
          <w:jc w:val="center"/>
        </w:trPr>
        <w:tc>
          <w:tcPr>
            <w:tcW w:w="2431" w:type="dxa"/>
            <w:vAlign w:val="center"/>
          </w:tcPr>
          <w:p w14:paraId="301BCD5E" w14:textId="77777777" w:rsidR="00E03A9A" w:rsidRPr="00D431AF" w:rsidRDefault="00E03A9A" w:rsidP="00CD6354">
            <w:pPr>
              <w:pStyle w:val="Tabletext"/>
            </w:pPr>
            <w:r w:rsidRPr="00D431AF">
              <w:t xml:space="preserve">Pulse width </w:t>
            </w:r>
          </w:p>
        </w:tc>
        <w:tc>
          <w:tcPr>
            <w:tcW w:w="1163" w:type="dxa"/>
            <w:vAlign w:val="center"/>
          </w:tcPr>
          <w:p w14:paraId="35A26338" w14:textId="77777777" w:rsidR="00E03A9A" w:rsidRPr="00D431AF" w:rsidRDefault="00E03A9A" w:rsidP="00CD6354">
            <w:pPr>
              <w:pStyle w:val="Tabletext"/>
              <w:jc w:val="center"/>
            </w:pPr>
            <w:r w:rsidRPr="00D431AF">
              <w:sym w:font="Symbol" w:char="F06D"/>
            </w:r>
            <w:r w:rsidRPr="00D431AF">
              <w:t>s</w:t>
            </w:r>
          </w:p>
        </w:tc>
        <w:tc>
          <w:tcPr>
            <w:tcW w:w="2093" w:type="dxa"/>
            <w:vAlign w:val="center"/>
          </w:tcPr>
          <w:p w14:paraId="31C52D8B" w14:textId="77777777" w:rsidR="00E03A9A" w:rsidRPr="00D431AF" w:rsidRDefault="00E03A9A" w:rsidP="00CD6354">
            <w:pPr>
              <w:pStyle w:val="Tabletext"/>
              <w:jc w:val="center"/>
            </w:pPr>
            <w:r w:rsidRPr="00D431AF">
              <w:t>200</w:t>
            </w:r>
          </w:p>
        </w:tc>
        <w:tc>
          <w:tcPr>
            <w:tcW w:w="2081" w:type="dxa"/>
            <w:vAlign w:val="center"/>
          </w:tcPr>
          <w:p w14:paraId="7470EAEF" w14:textId="67C2BE4D" w:rsidR="00E03A9A" w:rsidRPr="00D431AF" w:rsidRDefault="00E03A9A" w:rsidP="00CD6354">
            <w:pPr>
              <w:pStyle w:val="Tabletext"/>
              <w:jc w:val="center"/>
            </w:pPr>
            <w:r w:rsidRPr="00D431AF">
              <w:t>50 to 200</w:t>
            </w:r>
            <w:r w:rsidRPr="00D431AF">
              <w:br/>
            </w:r>
            <w:del w:id="63" w:author="Nellis, Donald (FAA)" w:date="2025-08-11T09:55:00Z" w16du:dateUtc="2025-08-11T13:55:00Z">
              <w:r w:rsidR="00B05409" w:rsidRPr="00AF6261" w:rsidDel="00910E25">
                <w:delText>[</w:delText>
              </w:r>
            </w:del>
            <w:r w:rsidRPr="00D431AF">
              <w:t>(Note 5)</w:t>
            </w:r>
            <w:del w:id="64" w:author="Nellis, Donald (FAA)" w:date="2025-08-11T09:55:00Z" w16du:dateUtc="2025-08-11T13:55:00Z">
              <w:r w:rsidR="00B05409" w:rsidRPr="00D431AF" w:rsidDel="00910E25">
                <w:delText>]</w:delText>
              </w:r>
            </w:del>
          </w:p>
        </w:tc>
        <w:tc>
          <w:tcPr>
            <w:tcW w:w="1861" w:type="dxa"/>
            <w:vAlign w:val="center"/>
          </w:tcPr>
          <w:p w14:paraId="2AF1D0EE" w14:textId="77777777" w:rsidR="00E03A9A" w:rsidRPr="00D431AF" w:rsidRDefault="00E03A9A" w:rsidP="00CD6354">
            <w:pPr>
              <w:pStyle w:val="Tabletext"/>
              <w:jc w:val="center"/>
            </w:pPr>
            <w:r w:rsidRPr="00D431AF">
              <w:t>33 (chirp time)</w:t>
            </w:r>
          </w:p>
        </w:tc>
      </w:tr>
      <w:tr w:rsidR="00A815A1" w:rsidRPr="00D431AF" w14:paraId="67C37C49" w14:textId="77777777" w:rsidTr="00337E7F">
        <w:trPr>
          <w:cantSplit/>
          <w:jc w:val="center"/>
        </w:trPr>
        <w:tc>
          <w:tcPr>
            <w:tcW w:w="2431" w:type="dxa"/>
            <w:vAlign w:val="center"/>
          </w:tcPr>
          <w:p w14:paraId="1C07B34E" w14:textId="77777777" w:rsidR="00E03A9A" w:rsidRPr="00D431AF" w:rsidRDefault="00E03A9A" w:rsidP="00CD6354">
            <w:pPr>
              <w:pStyle w:val="Tabletext"/>
            </w:pPr>
            <w:r w:rsidRPr="00D431AF">
              <w:t xml:space="preserve">Pulse rise and fall times </w:t>
            </w:r>
          </w:p>
        </w:tc>
        <w:tc>
          <w:tcPr>
            <w:tcW w:w="1163" w:type="dxa"/>
            <w:vAlign w:val="center"/>
          </w:tcPr>
          <w:p w14:paraId="6E7676F3" w14:textId="77777777" w:rsidR="00E03A9A" w:rsidRPr="00D431AF" w:rsidRDefault="00E03A9A" w:rsidP="00CD6354">
            <w:pPr>
              <w:pStyle w:val="Tabletext"/>
              <w:jc w:val="center"/>
            </w:pPr>
            <w:r w:rsidRPr="00D431AF">
              <w:sym w:font="Symbol" w:char="F06D"/>
            </w:r>
            <w:r w:rsidRPr="00D431AF">
              <w:t>s</w:t>
            </w:r>
          </w:p>
        </w:tc>
        <w:tc>
          <w:tcPr>
            <w:tcW w:w="2093" w:type="dxa"/>
            <w:vAlign w:val="center"/>
          </w:tcPr>
          <w:p w14:paraId="51BE2A48" w14:textId="47BBBBDC" w:rsidR="00E03A9A" w:rsidRPr="00D431AF" w:rsidRDefault="00E03A9A" w:rsidP="00CD6354">
            <w:pPr>
              <w:pStyle w:val="Tabletext"/>
              <w:jc w:val="center"/>
            </w:pPr>
            <w:r w:rsidRPr="00D431AF">
              <w:t>1</w:t>
            </w:r>
          </w:p>
        </w:tc>
        <w:tc>
          <w:tcPr>
            <w:tcW w:w="2081" w:type="dxa"/>
            <w:vAlign w:val="center"/>
          </w:tcPr>
          <w:p w14:paraId="0768FC7A" w14:textId="3A46939F" w:rsidR="00E03A9A" w:rsidRPr="00D431AF" w:rsidRDefault="00E03A9A" w:rsidP="00CD6354">
            <w:pPr>
              <w:pStyle w:val="Tabletext"/>
              <w:jc w:val="center"/>
            </w:pPr>
            <w:r w:rsidRPr="00D431AF">
              <w:t>1</w:t>
            </w:r>
          </w:p>
        </w:tc>
        <w:tc>
          <w:tcPr>
            <w:tcW w:w="1861" w:type="dxa"/>
            <w:vAlign w:val="center"/>
          </w:tcPr>
          <w:p w14:paraId="61AA9282" w14:textId="71EFCB4C" w:rsidR="00E03A9A" w:rsidRPr="00D431AF" w:rsidRDefault="00E03A9A" w:rsidP="00CD6354">
            <w:pPr>
              <w:pStyle w:val="Tabletext"/>
              <w:jc w:val="center"/>
            </w:pPr>
            <w:r w:rsidRPr="00D431AF">
              <w:t>0.1</w:t>
            </w:r>
          </w:p>
        </w:tc>
      </w:tr>
      <w:tr w:rsidR="00A815A1" w:rsidRPr="00D431AF" w14:paraId="418EFB6B" w14:textId="77777777" w:rsidTr="00337E7F">
        <w:trPr>
          <w:cantSplit/>
          <w:jc w:val="center"/>
        </w:trPr>
        <w:tc>
          <w:tcPr>
            <w:tcW w:w="2431" w:type="dxa"/>
          </w:tcPr>
          <w:p w14:paraId="5183EE69" w14:textId="77777777" w:rsidR="00E03A9A" w:rsidRPr="00D431AF" w:rsidRDefault="00E03A9A" w:rsidP="00CD6354">
            <w:pPr>
              <w:pStyle w:val="Tabletext"/>
            </w:pPr>
            <w:r w:rsidRPr="00D431AF">
              <w:t xml:space="preserve">RF emission bandwidth at </w:t>
            </w:r>
            <w:r w:rsidRPr="00D431AF">
              <w:br/>
            </w:r>
            <w:r w:rsidRPr="00D431AF">
              <w:tab/>
              <w:t>−3 dBc</w:t>
            </w:r>
          </w:p>
          <w:p w14:paraId="4D5E0F94" w14:textId="77777777" w:rsidR="00E03A9A" w:rsidRPr="00D431AF" w:rsidRDefault="00E03A9A" w:rsidP="00CD6354">
            <w:pPr>
              <w:pStyle w:val="Tabletext"/>
            </w:pPr>
            <w:r w:rsidRPr="00D431AF">
              <w:tab/>
              <w:t>−20 dBc</w:t>
            </w:r>
          </w:p>
          <w:p w14:paraId="2C888E03" w14:textId="77777777" w:rsidR="00E03A9A" w:rsidRPr="00D431AF" w:rsidRDefault="00E03A9A" w:rsidP="00CD6354">
            <w:pPr>
              <w:pStyle w:val="Tabletext"/>
            </w:pPr>
            <w:r w:rsidRPr="00D431AF">
              <w:tab/>
              <w:t>−40 dBc</w:t>
            </w:r>
          </w:p>
        </w:tc>
        <w:tc>
          <w:tcPr>
            <w:tcW w:w="1163" w:type="dxa"/>
            <w:vAlign w:val="center"/>
          </w:tcPr>
          <w:p w14:paraId="0DBCDC7D" w14:textId="77777777" w:rsidR="00E03A9A" w:rsidRPr="00D431AF" w:rsidRDefault="00E03A9A" w:rsidP="00CD6354">
            <w:pPr>
              <w:pStyle w:val="Tabletext"/>
              <w:jc w:val="center"/>
            </w:pPr>
            <w:r w:rsidRPr="00D431AF">
              <w:t>MHz</w:t>
            </w:r>
          </w:p>
        </w:tc>
        <w:tc>
          <w:tcPr>
            <w:tcW w:w="2093" w:type="dxa"/>
            <w:vAlign w:val="center"/>
          </w:tcPr>
          <w:p w14:paraId="21636142" w14:textId="538B1284" w:rsidR="00E03A9A" w:rsidRPr="00D431AF" w:rsidRDefault="00E03A9A" w:rsidP="00CD6354">
            <w:pPr>
              <w:pStyle w:val="Tabletext"/>
              <w:jc w:val="center"/>
            </w:pPr>
            <w:r w:rsidRPr="00AF6261">
              <w:t>47.1</w:t>
            </w:r>
            <w:r w:rsidRPr="00AF6261">
              <w:br/>
              <w:t>55</w:t>
            </w:r>
            <w:del w:id="65" w:author="Nellis, Donald (FAA)" w:date="2025-08-11T09:56:00Z" w16du:dateUtc="2025-08-11T13:56:00Z">
              <w:r w:rsidR="00C61315" w:rsidRPr="00AF6261" w:rsidDel="00910E25">
                <w:delText>[Editor’s note: this may not be an efficient out of band emission mask: to confirm]</w:delText>
              </w:r>
            </w:del>
            <w:r w:rsidRPr="00AF6261">
              <w:br/>
              <w:t>75</w:t>
            </w:r>
          </w:p>
        </w:tc>
        <w:tc>
          <w:tcPr>
            <w:tcW w:w="2081" w:type="dxa"/>
            <w:vAlign w:val="center"/>
          </w:tcPr>
          <w:p w14:paraId="7C96DD24" w14:textId="52247C1E" w:rsidR="00E03A9A" w:rsidRPr="00D431AF" w:rsidRDefault="00E03A9A" w:rsidP="00CD6354">
            <w:pPr>
              <w:pStyle w:val="Tabletext"/>
              <w:jc w:val="center"/>
            </w:pPr>
            <w:r w:rsidRPr="00AF6261">
              <w:t>47.1</w:t>
            </w:r>
            <w:r w:rsidRPr="00AF6261">
              <w:br/>
              <w:t>55</w:t>
            </w:r>
            <w:del w:id="66" w:author="Nellis, Donald (FAA)" w:date="2025-08-11T09:56:00Z" w16du:dateUtc="2025-08-11T13:56:00Z">
              <w:r w:rsidR="00C61315" w:rsidRPr="00AF6261" w:rsidDel="00910E25">
                <w:delText>[Editor’s note: this may not be an efficient out of band emission mask: to confirm]</w:delText>
              </w:r>
            </w:del>
            <w:r w:rsidRPr="00AF6261">
              <w:br/>
              <w:t>75</w:t>
            </w:r>
          </w:p>
        </w:tc>
        <w:tc>
          <w:tcPr>
            <w:tcW w:w="1861" w:type="dxa"/>
            <w:vAlign w:val="center"/>
          </w:tcPr>
          <w:p w14:paraId="42AEA8D0" w14:textId="7F1E3F98" w:rsidR="00E03A9A" w:rsidRPr="00D431AF" w:rsidRDefault="00E03A9A" w:rsidP="00CD6354">
            <w:pPr>
              <w:pStyle w:val="Tabletext"/>
              <w:jc w:val="center"/>
            </w:pPr>
            <w:r w:rsidRPr="00D431AF">
              <w:t>37</w:t>
            </w:r>
            <w:r w:rsidRPr="00D431AF">
              <w:br/>
              <w:t>40.75</w:t>
            </w:r>
            <w:r w:rsidRPr="00D431AF">
              <w:br/>
              <w:t>42.9</w:t>
            </w:r>
          </w:p>
        </w:tc>
      </w:tr>
      <w:tr w:rsidR="00A815A1" w:rsidRPr="00D431AF" w14:paraId="74BDE23B" w14:textId="77777777" w:rsidTr="00337E7F">
        <w:trPr>
          <w:cantSplit/>
          <w:jc w:val="center"/>
        </w:trPr>
        <w:tc>
          <w:tcPr>
            <w:tcW w:w="2431" w:type="dxa"/>
            <w:vAlign w:val="center"/>
          </w:tcPr>
          <w:p w14:paraId="25501921" w14:textId="77777777" w:rsidR="00E03A9A" w:rsidRPr="00D431AF" w:rsidRDefault="00E03A9A" w:rsidP="00CD6354">
            <w:pPr>
              <w:pStyle w:val="Tabletext"/>
            </w:pPr>
            <w:r w:rsidRPr="00D431AF">
              <w:t>Pulse repetition frequency</w:t>
            </w:r>
          </w:p>
        </w:tc>
        <w:tc>
          <w:tcPr>
            <w:tcW w:w="1163" w:type="dxa"/>
            <w:vAlign w:val="center"/>
          </w:tcPr>
          <w:p w14:paraId="0CE0D7FD" w14:textId="77777777" w:rsidR="00E03A9A" w:rsidRPr="00D431AF" w:rsidRDefault="00E03A9A" w:rsidP="00CD6354">
            <w:pPr>
              <w:pStyle w:val="Tabletext"/>
              <w:jc w:val="center"/>
            </w:pPr>
            <w:r w:rsidRPr="00D431AF">
              <w:t>kHz</w:t>
            </w:r>
          </w:p>
        </w:tc>
        <w:tc>
          <w:tcPr>
            <w:tcW w:w="2093" w:type="dxa"/>
            <w:vAlign w:val="center"/>
          </w:tcPr>
          <w:p w14:paraId="28CAC5F3" w14:textId="77777777" w:rsidR="00E03A9A" w:rsidRPr="00D431AF" w:rsidRDefault="00E03A9A" w:rsidP="00CD6354">
            <w:pPr>
              <w:pStyle w:val="Tabletext"/>
              <w:jc w:val="center"/>
            </w:pPr>
            <w:r w:rsidRPr="00D431AF">
              <w:t>4.7</w:t>
            </w:r>
          </w:p>
        </w:tc>
        <w:tc>
          <w:tcPr>
            <w:tcW w:w="2081" w:type="dxa"/>
            <w:vAlign w:val="center"/>
          </w:tcPr>
          <w:p w14:paraId="0618C83C" w14:textId="77777777" w:rsidR="00E03A9A" w:rsidRPr="00D431AF" w:rsidRDefault="00E03A9A" w:rsidP="00CD6354">
            <w:pPr>
              <w:pStyle w:val="Tabletext"/>
              <w:jc w:val="center"/>
            </w:pPr>
            <w:r w:rsidRPr="00D431AF">
              <w:t>2 to 10</w:t>
            </w:r>
          </w:p>
        </w:tc>
        <w:tc>
          <w:tcPr>
            <w:tcW w:w="1861" w:type="dxa"/>
            <w:vAlign w:val="center"/>
          </w:tcPr>
          <w:p w14:paraId="7FC647D0" w14:textId="77777777" w:rsidR="00E03A9A" w:rsidRPr="00D431AF" w:rsidRDefault="00E03A9A" w:rsidP="00CD6354">
            <w:pPr>
              <w:pStyle w:val="Tabletext"/>
              <w:jc w:val="center"/>
            </w:pPr>
            <w:r w:rsidRPr="00D431AF">
              <w:t>30.3</w:t>
            </w:r>
          </w:p>
        </w:tc>
      </w:tr>
      <w:tr w:rsidR="00A815A1" w:rsidRPr="00D431AF" w14:paraId="6184DCCD" w14:textId="77777777" w:rsidTr="00337E7F">
        <w:trPr>
          <w:cantSplit/>
          <w:jc w:val="center"/>
        </w:trPr>
        <w:tc>
          <w:tcPr>
            <w:tcW w:w="2431" w:type="dxa"/>
            <w:vAlign w:val="center"/>
          </w:tcPr>
          <w:p w14:paraId="339CF263" w14:textId="77777777" w:rsidR="0047470B" w:rsidRPr="00D431AF" w:rsidRDefault="0047470B" w:rsidP="00CD6354">
            <w:pPr>
              <w:pStyle w:val="Tabletext"/>
            </w:pPr>
            <w:r w:rsidRPr="00AF6261">
              <w:t>Pulse repetition interval</w:t>
            </w:r>
          </w:p>
        </w:tc>
        <w:tc>
          <w:tcPr>
            <w:tcW w:w="1163" w:type="dxa"/>
            <w:vAlign w:val="center"/>
          </w:tcPr>
          <w:p w14:paraId="270B8AAC" w14:textId="77777777" w:rsidR="0047470B" w:rsidRPr="00D431AF" w:rsidRDefault="0047470B" w:rsidP="00CD6354">
            <w:pPr>
              <w:pStyle w:val="Tabletext"/>
              <w:jc w:val="center"/>
            </w:pPr>
            <w:r w:rsidRPr="00AF6261">
              <w:sym w:font="Symbol" w:char="F06D"/>
            </w:r>
            <w:r w:rsidRPr="00AF6261">
              <w:t>s</w:t>
            </w:r>
          </w:p>
        </w:tc>
        <w:tc>
          <w:tcPr>
            <w:tcW w:w="2093" w:type="dxa"/>
            <w:vAlign w:val="center"/>
          </w:tcPr>
          <w:p w14:paraId="00D39FA3" w14:textId="3C178A17" w:rsidR="0047470B" w:rsidRPr="00D431AF" w:rsidRDefault="0047470B" w:rsidP="00CD6354">
            <w:pPr>
              <w:pStyle w:val="Tabletext"/>
              <w:jc w:val="center"/>
            </w:pPr>
            <w:r w:rsidRPr="00D431AF">
              <w:t>5</w:t>
            </w:r>
            <w:r w:rsidRPr="00D431AF">
              <w:br/>
              <w:t>(Note 6)</w:t>
            </w:r>
          </w:p>
        </w:tc>
        <w:tc>
          <w:tcPr>
            <w:tcW w:w="2081" w:type="dxa"/>
            <w:vAlign w:val="center"/>
          </w:tcPr>
          <w:p w14:paraId="519FD7B4" w14:textId="67591E60" w:rsidR="0047470B" w:rsidRPr="00D431AF" w:rsidRDefault="0047470B" w:rsidP="00CD6354">
            <w:pPr>
              <w:pStyle w:val="Tabletext"/>
              <w:jc w:val="center"/>
            </w:pPr>
            <w:r w:rsidRPr="00D431AF">
              <w:t>5</w:t>
            </w:r>
            <w:r w:rsidR="00AF6261">
              <w:br/>
            </w:r>
            <w:r w:rsidRPr="00D431AF">
              <w:t>(Note 6)</w:t>
            </w:r>
          </w:p>
        </w:tc>
        <w:tc>
          <w:tcPr>
            <w:tcW w:w="1861" w:type="dxa"/>
            <w:vAlign w:val="center"/>
          </w:tcPr>
          <w:p w14:paraId="7C22E3AA" w14:textId="77777777" w:rsidR="0047470B" w:rsidRPr="00D431AF" w:rsidRDefault="0047470B" w:rsidP="00CD6354">
            <w:pPr>
              <w:pStyle w:val="Tabletext"/>
              <w:jc w:val="center"/>
            </w:pPr>
            <w:r w:rsidRPr="00AF6261">
              <w:t>33</w:t>
            </w:r>
          </w:p>
        </w:tc>
      </w:tr>
      <w:tr w:rsidR="00A815A1" w:rsidRPr="00D431AF" w14:paraId="29630C9C" w14:textId="77777777" w:rsidTr="00337E7F">
        <w:trPr>
          <w:cantSplit/>
          <w:jc w:val="center"/>
        </w:trPr>
        <w:tc>
          <w:tcPr>
            <w:tcW w:w="2431" w:type="dxa"/>
            <w:vAlign w:val="center"/>
          </w:tcPr>
          <w:p w14:paraId="4117A1FA" w14:textId="77777777" w:rsidR="0047470B" w:rsidRPr="00D431AF" w:rsidRDefault="0047470B" w:rsidP="00CD6354">
            <w:pPr>
              <w:pStyle w:val="Tabletext"/>
            </w:pPr>
            <w:r w:rsidRPr="00D431AF">
              <w:t xml:space="preserve">Average transmitter power </w:t>
            </w:r>
          </w:p>
        </w:tc>
        <w:tc>
          <w:tcPr>
            <w:tcW w:w="1163" w:type="dxa"/>
            <w:vAlign w:val="center"/>
          </w:tcPr>
          <w:p w14:paraId="42ADD72D" w14:textId="77777777" w:rsidR="0047470B" w:rsidRPr="00D431AF" w:rsidRDefault="0047470B" w:rsidP="00CD6354">
            <w:pPr>
              <w:pStyle w:val="Tabletext"/>
              <w:jc w:val="center"/>
            </w:pPr>
            <w:r w:rsidRPr="00D431AF">
              <w:t>W</w:t>
            </w:r>
          </w:p>
        </w:tc>
        <w:tc>
          <w:tcPr>
            <w:tcW w:w="2093" w:type="dxa"/>
            <w:vAlign w:val="center"/>
          </w:tcPr>
          <w:p w14:paraId="2224ADA5" w14:textId="77777777" w:rsidR="0047470B" w:rsidRPr="00D431AF" w:rsidRDefault="0047470B" w:rsidP="00CD6354">
            <w:pPr>
              <w:pStyle w:val="Tabletext"/>
              <w:jc w:val="center"/>
            </w:pPr>
            <w:r w:rsidRPr="00D431AF">
              <w:t>2</w:t>
            </w:r>
          </w:p>
        </w:tc>
        <w:tc>
          <w:tcPr>
            <w:tcW w:w="2081" w:type="dxa"/>
            <w:vAlign w:val="center"/>
          </w:tcPr>
          <w:p w14:paraId="742653AD" w14:textId="0B3B472E" w:rsidR="0047470B" w:rsidRPr="00D431AF" w:rsidRDefault="0047470B" w:rsidP="00CD6354">
            <w:pPr>
              <w:pStyle w:val="Tabletext"/>
              <w:jc w:val="center"/>
            </w:pPr>
            <w:r w:rsidRPr="00AF6261">
              <w:t>3.2</w:t>
            </w:r>
          </w:p>
        </w:tc>
        <w:tc>
          <w:tcPr>
            <w:tcW w:w="1861" w:type="dxa"/>
            <w:vAlign w:val="center"/>
          </w:tcPr>
          <w:p w14:paraId="7D6511A6" w14:textId="77777777" w:rsidR="0047470B" w:rsidRPr="00D431AF" w:rsidRDefault="0047470B" w:rsidP="00CD6354">
            <w:pPr>
              <w:pStyle w:val="Tabletext"/>
              <w:jc w:val="center"/>
            </w:pPr>
            <w:r w:rsidRPr="00D431AF">
              <w:t>0.8</w:t>
            </w:r>
          </w:p>
        </w:tc>
      </w:tr>
      <w:tr w:rsidR="00A815A1" w:rsidRPr="00D431AF" w14:paraId="1CB9DB90" w14:textId="77777777" w:rsidTr="00337E7F">
        <w:trPr>
          <w:cantSplit/>
          <w:jc w:val="center"/>
        </w:trPr>
        <w:tc>
          <w:tcPr>
            <w:tcW w:w="2431" w:type="dxa"/>
            <w:vAlign w:val="center"/>
          </w:tcPr>
          <w:p w14:paraId="6B6EC14E" w14:textId="467AB8BB" w:rsidR="00C61315" w:rsidRPr="00AF6261" w:rsidRDefault="0047470B" w:rsidP="00CD6354">
            <w:pPr>
              <w:pStyle w:val="Tabletext"/>
            </w:pPr>
            <w:r w:rsidRPr="000E68BE">
              <w:rPr>
                <w:spacing w:val="-4"/>
              </w:rPr>
              <w:t xml:space="preserve">Out-of-band emission characteristics </w:t>
            </w:r>
            <w:r w:rsidR="00C61315" w:rsidRPr="000E68BE">
              <w:rPr>
                <w:spacing w:val="-4"/>
              </w:rPr>
              <w:t xml:space="preserve">[Editor’s note: to harmonize with RF emission bandwidth at </w:t>
            </w:r>
            <w:r w:rsidR="00C61315" w:rsidRPr="000E68BE">
              <w:rPr>
                <w:spacing w:val="-4"/>
              </w:rPr>
              <w:br/>
            </w:r>
            <w:r w:rsidR="00C61315" w:rsidRPr="00AF6261">
              <w:tab/>
              <w:t>−3 dBc</w:t>
            </w:r>
          </w:p>
          <w:p w14:paraId="12FAACCC" w14:textId="77777777" w:rsidR="00C61315" w:rsidRPr="00AF6261" w:rsidRDefault="00C61315" w:rsidP="00CD6354">
            <w:pPr>
              <w:pStyle w:val="Tabletext"/>
            </w:pPr>
            <w:r w:rsidRPr="00AF6261">
              <w:tab/>
              <w:t>−20 dBc</w:t>
            </w:r>
          </w:p>
          <w:p w14:paraId="57E78786" w14:textId="35C3D179" w:rsidR="0047470B" w:rsidRPr="00D431AF" w:rsidRDefault="00C61315" w:rsidP="00CD6354">
            <w:pPr>
              <w:pStyle w:val="Tabletext"/>
            </w:pPr>
            <w:r w:rsidRPr="00AF6261">
              <w:tab/>
              <w:t>−40 dBc</w:t>
            </w:r>
          </w:p>
        </w:tc>
        <w:tc>
          <w:tcPr>
            <w:tcW w:w="1163" w:type="dxa"/>
            <w:vAlign w:val="center"/>
          </w:tcPr>
          <w:p w14:paraId="68470B20" w14:textId="77777777" w:rsidR="0047470B" w:rsidRPr="00D431AF" w:rsidRDefault="0047470B" w:rsidP="00CD6354">
            <w:pPr>
              <w:pStyle w:val="Tabletext"/>
              <w:jc w:val="center"/>
            </w:pPr>
            <w:r w:rsidRPr="00D431AF">
              <w:t>dBc</w:t>
            </w:r>
          </w:p>
        </w:tc>
        <w:tc>
          <w:tcPr>
            <w:tcW w:w="2093" w:type="dxa"/>
            <w:vAlign w:val="center"/>
          </w:tcPr>
          <w:p w14:paraId="3E2CA2D9" w14:textId="3E41F083" w:rsidR="0047470B" w:rsidRPr="00AF6261" w:rsidDel="00B155A5" w:rsidRDefault="0047470B" w:rsidP="00CD6354">
            <w:pPr>
              <w:pStyle w:val="Tabletext"/>
              <w:jc w:val="center"/>
            </w:pPr>
            <w:r w:rsidRPr="00AF6261">
              <w:t>Measured at 84 dBuV/m at 3m through 4th harmonics.</w:t>
            </w:r>
          </w:p>
        </w:tc>
        <w:tc>
          <w:tcPr>
            <w:tcW w:w="2081" w:type="dxa"/>
            <w:vAlign w:val="center"/>
          </w:tcPr>
          <w:p w14:paraId="1FA2DA89" w14:textId="02B4AFA1" w:rsidR="0047470B" w:rsidRPr="00AF6261" w:rsidDel="00B155A5" w:rsidRDefault="0047470B" w:rsidP="00CD6354">
            <w:pPr>
              <w:pStyle w:val="Tabletext"/>
              <w:jc w:val="center"/>
            </w:pPr>
            <w:r w:rsidRPr="00AF6261">
              <w:t>Measured at 84 dBuV/m at 3m through 4th harmonics.</w:t>
            </w:r>
          </w:p>
        </w:tc>
        <w:tc>
          <w:tcPr>
            <w:tcW w:w="1861" w:type="dxa"/>
            <w:vAlign w:val="center"/>
          </w:tcPr>
          <w:p w14:paraId="45A66D3F" w14:textId="04B88620" w:rsidR="0047470B" w:rsidRPr="00D431AF" w:rsidRDefault="0047470B" w:rsidP="00CD6354">
            <w:pPr>
              <w:pStyle w:val="Tabletext"/>
              <w:jc w:val="center"/>
            </w:pPr>
            <w:r w:rsidRPr="00AF6261">
              <w:t>70</w:t>
            </w:r>
          </w:p>
        </w:tc>
      </w:tr>
      <w:tr w:rsidR="00A815A1" w:rsidRPr="00D431AF" w14:paraId="29341470" w14:textId="77777777" w:rsidTr="00337E7F">
        <w:trPr>
          <w:cantSplit/>
          <w:jc w:val="center"/>
        </w:trPr>
        <w:tc>
          <w:tcPr>
            <w:tcW w:w="2431" w:type="dxa"/>
            <w:vAlign w:val="center"/>
          </w:tcPr>
          <w:p w14:paraId="2128D657" w14:textId="77777777" w:rsidR="0047470B" w:rsidRPr="00D431AF" w:rsidRDefault="0047470B" w:rsidP="00CD6354">
            <w:pPr>
              <w:pStyle w:val="Tabletext"/>
            </w:pPr>
            <w:r w:rsidRPr="00D431AF">
              <w:t>Spurious emission characteristics</w:t>
            </w:r>
          </w:p>
          <w:p w14:paraId="36B395D5" w14:textId="77777777" w:rsidR="0047470B" w:rsidRPr="00D431AF" w:rsidRDefault="0047470B" w:rsidP="00CD6354">
            <w:pPr>
              <w:pStyle w:val="Tabletext"/>
            </w:pPr>
            <w:r w:rsidRPr="00AF6261">
              <w:t>(conducted)</w:t>
            </w:r>
          </w:p>
        </w:tc>
        <w:tc>
          <w:tcPr>
            <w:tcW w:w="1163" w:type="dxa"/>
            <w:vAlign w:val="center"/>
          </w:tcPr>
          <w:p w14:paraId="507B5C54" w14:textId="53F55CF6" w:rsidR="0047470B" w:rsidRPr="00D431AF" w:rsidRDefault="00B77FDE" w:rsidP="00CD6354">
            <w:pPr>
              <w:pStyle w:val="Tabletext"/>
              <w:jc w:val="center"/>
            </w:pPr>
            <w:del w:id="67" w:author="Nellis, Donald (FAA)" w:date="2025-08-11T09:56:00Z" w16du:dateUtc="2025-08-11T13:56:00Z">
              <w:r w:rsidRPr="00D431AF" w:rsidDel="00910E25">
                <w:delText>[</w:delText>
              </w:r>
            </w:del>
            <w:proofErr w:type="spellStart"/>
            <w:r w:rsidRPr="00D431AF">
              <w:t>dBc</w:t>
            </w:r>
            <w:proofErr w:type="spellEnd"/>
            <w:r w:rsidRPr="00D431AF">
              <w:t>/dB</w:t>
            </w:r>
            <w:r w:rsidR="00A815A1" w:rsidRPr="00D431AF">
              <w:t>/</w:t>
            </w:r>
            <w:proofErr w:type="gramStart"/>
            <w:r w:rsidR="00A815A1" w:rsidRPr="00D431AF">
              <w:t>dBm</w:t>
            </w:r>
            <w:r w:rsidRPr="00D431AF">
              <w:t xml:space="preserve"> </w:t>
            </w:r>
            <w:r w:rsidR="0047470B" w:rsidRPr="00D431AF">
              <w:t xml:space="preserve"> in</w:t>
            </w:r>
            <w:proofErr w:type="gramEnd"/>
            <w:r w:rsidR="0047470B" w:rsidRPr="00D431AF">
              <w:t xml:space="preserve"> 1MHz BW</w:t>
            </w:r>
            <w:del w:id="68" w:author="Nellis, Donald (FAA)" w:date="2025-08-11T09:56:00Z" w16du:dateUtc="2025-08-11T13:56:00Z">
              <w:r w:rsidRPr="00D431AF" w:rsidDel="00910E25">
                <w:delText>]</w:delText>
              </w:r>
            </w:del>
          </w:p>
        </w:tc>
        <w:tc>
          <w:tcPr>
            <w:tcW w:w="2093" w:type="dxa"/>
            <w:vAlign w:val="center"/>
          </w:tcPr>
          <w:p w14:paraId="2791E366" w14:textId="06FC2947" w:rsidR="0047470B" w:rsidRPr="00AF6261" w:rsidDel="00B155A5" w:rsidRDefault="0047470B" w:rsidP="00CD6354">
            <w:pPr>
              <w:pStyle w:val="Tabletext"/>
              <w:jc w:val="center"/>
            </w:pPr>
            <w:r w:rsidRPr="00AF6261">
              <w:t>65</w:t>
            </w:r>
          </w:p>
        </w:tc>
        <w:tc>
          <w:tcPr>
            <w:tcW w:w="2081" w:type="dxa"/>
            <w:vAlign w:val="center"/>
          </w:tcPr>
          <w:p w14:paraId="22CD9493" w14:textId="12C84F74" w:rsidR="0047470B" w:rsidRPr="00AF6261" w:rsidDel="00B155A5" w:rsidRDefault="0047470B" w:rsidP="00CD6354">
            <w:pPr>
              <w:pStyle w:val="Tabletext"/>
              <w:jc w:val="center"/>
            </w:pPr>
            <w:r w:rsidRPr="00AF6261">
              <w:t>65</w:t>
            </w:r>
          </w:p>
        </w:tc>
        <w:tc>
          <w:tcPr>
            <w:tcW w:w="1861" w:type="dxa"/>
            <w:vAlign w:val="center"/>
          </w:tcPr>
          <w:p w14:paraId="43C9A10C" w14:textId="006FB410" w:rsidR="0047470B" w:rsidRPr="00D431AF" w:rsidRDefault="0047470B" w:rsidP="00CD6354">
            <w:pPr>
              <w:pStyle w:val="Tabletext"/>
              <w:jc w:val="center"/>
            </w:pPr>
            <w:r w:rsidRPr="00D431AF">
              <w:t>84</w:t>
            </w:r>
          </w:p>
        </w:tc>
      </w:tr>
      <w:tr w:rsidR="0047470B" w:rsidRPr="00763C2B" w14:paraId="139E5A76" w14:textId="77777777" w:rsidTr="00394667">
        <w:trPr>
          <w:cantSplit/>
          <w:jc w:val="center"/>
        </w:trPr>
        <w:tc>
          <w:tcPr>
            <w:tcW w:w="9629" w:type="dxa"/>
            <w:gridSpan w:val="5"/>
            <w:vAlign w:val="center"/>
          </w:tcPr>
          <w:p w14:paraId="4E00E6AD" w14:textId="77777777" w:rsidR="0047470B" w:rsidRPr="00763C2B" w:rsidRDefault="0047470B" w:rsidP="00763C2B">
            <w:pPr>
              <w:pStyle w:val="Tabletext"/>
              <w:keepNext/>
              <w:keepLines/>
              <w:rPr>
                <w:b/>
                <w:bCs/>
              </w:rPr>
            </w:pPr>
            <w:r w:rsidRPr="00763C2B">
              <w:rPr>
                <w:b/>
                <w:bCs/>
              </w:rPr>
              <w:t>Receiver</w:t>
            </w:r>
          </w:p>
        </w:tc>
      </w:tr>
      <w:tr w:rsidR="00A815A1" w:rsidRPr="00D431AF" w14:paraId="7B20CD30" w14:textId="77777777" w:rsidTr="00337E7F">
        <w:trPr>
          <w:cantSplit/>
          <w:jc w:val="center"/>
        </w:trPr>
        <w:tc>
          <w:tcPr>
            <w:tcW w:w="2431" w:type="dxa"/>
            <w:vAlign w:val="center"/>
          </w:tcPr>
          <w:p w14:paraId="3D010BA7" w14:textId="07E6B1C3" w:rsidR="0047470B" w:rsidRPr="00D431AF" w:rsidRDefault="0047470B" w:rsidP="00CD6354">
            <w:pPr>
              <w:pStyle w:val="Tabletext"/>
            </w:pPr>
            <w:r w:rsidRPr="00D431AF">
              <w:t>Receiver IF bandwidth</w:t>
            </w:r>
            <w:r w:rsidRPr="00D431AF">
              <w:br/>
            </w:r>
            <w:r w:rsidRPr="00D431AF">
              <w:tab/>
              <w:t>−3 dB</w:t>
            </w:r>
          </w:p>
          <w:p w14:paraId="6C28D4A4" w14:textId="77777777" w:rsidR="0047470B" w:rsidRPr="00D431AF" w:rsidRDefault="0047470B" w:rsidP="00CD6354">
            <w:pPr>
              <w:pStyle w:val="Tabletext"/>
            </w:pPr>
            <w:r w:rsidRPr="00D431AF">
              <w:tab/>
              <w:t>−20 dB</w:t>
            </w:r>
          </w:p>
          <w:p w14:paraId="757282A6" w14:textId="77777777" w:rsidR="0047470B" w:rsidRPr="00D431AF" w:rsidRDefault="0047470B" w:rsidP="00CD6354">
            <w:pPr>
              <w:pStyle w:val="Tabletext"/>
            </w:pPr>
            <w:r w:rsidRPr="00D431AF">
              <w:tab/>
              <w:t>−60 dB</w:t>
            </w:r>
          </w:p>
        </w:tc>
        <w:tc>
          <w:tcPr>
            <w:tcW w:w="1163" w:type="dxa"/>
            <w:vAlign w:val="center"/>
          </w:tcPr>
          <w:p w14:paraId="450B09DF" w14:textId="77777777" w:rsidR="0047470B" w:rsidRPr="00D431AF" w:rsidRDefault="0047470B" w:rsidP="00CD6354">
            <w:pPr>
              <w:pStyle w:val="Tabletext"/>
              <w:jc w:val="center"/>
            </w:pPr>
            <w:r w:rsidRPr="00D431AF">
              <w:t>MHz</w:t>
            </w:r>
          </w:p>
        </w:tc>
        <w:tc>
          <w:tcPr>
            <w:tcW w:w="2093" w:type="dxa"/>
            <w:vAlign w:val="center"/>
          </w:tcPr>
          <w:p w14:paraId="53869BAF" w14:textId="016CB4E8" w:rsidR="0047470B" w:rsidRPr="00D431AF" w:rsidRDefault="0047470B" w:rsidP="00CD6354">
            <w:pPr>
              <w:pStyle w:val="Tabletext"/>
              <w:jc w:val="center"/>
            </w:pPr>
            <w:r w:rsidRPr="00AF6261">
              <w:t>9.8</w:t>
            </w:r>
            <w:r w:rsidRPr="00AF6261">
              <w:br/>
            </w:r>
            <w:r w:rsidRPr="00D431AF">
              <w:t>20</w:t>
            </w:r>
            <w:r w:rsidR="00C61315" w:rsidRPr="00AF6261">
              <w:t xml:space="preserve"> </w:t>
            </w:r>
            <w:del w:id="69" w:author="Nellis, Donald (FAA)" w:date="2025-08-11T09:56:00Z" w16du:dateUtc="2025-08-11T13:56:00Z">
              <w:r w:rsidR="00B77FDE" w:rsidRPr="00D431AF" w:rsidDel="00910E25">
                <w:delText>[</w:delText>
              </w:r>
              <w:r w:rsidR="00C61315" w:rsidRPr="00AF6261" w:rsidDel="00910E25">
                <w:delText>Editor’s note: this may not be an efficient selectivity mask: to confirm]</w:delText>
              </w:r>
            </w:del>
            <w:r w:rsidRPr="00D431AF">
              <w:br/>
            </w:r>
            <w:r w:rsidRPr="00AF6261">
              <w:t>60</w:t>
            </w:r>
          </w:p>
        </w:tc>
        <w:tc>
          <w:tcPr>
            <w:tcW w:w="2081" w:type="dxa"/>
            <w:vAlign w:val="center"/>
          </w:tcPr>
          <w:p w14:paraId="6E0F6316" w14:textId="78A8D279" w:rsidR="0047470B" w:rsidRPr="00D431AF" w:rsidRDefault="0047470B" w:rsidP="00CD6354">
            <w:pPr>
              <w:pStyle w:val="Tabletext"/>
              <w:jc w:val="center"/>
            </w:pPr>
            <w:r w:rsidRPr="00AF6261">
              <w:t>9.8</w:t>
            </w:r>
            <w:r w:rsidRPr="00AF6261">
              <w:br/>
              <w:t>20</w:t>
            </w:r>
            <w:r w:rsidR="00C61315" w:rsidRPr="00AF6261">
              <w:t xml:space="preserve"> </w:t>
            </w:r>
            <w:del w:id="70" w:author="Nellis, Donald (FAA)" w:date="2025-08-11T09:56:00Z" w16du:dateUtc="2025-08-11T13:56:00Z">
              <w:r w:rsidR="00B77FDE" w:rsidRPr="00D431AF" w:rsidDel="00910E25">
                <w:delText>[</w:delText>
              </w:r>
              <w:r w:rsidR="00C61315" w:rsidRPr="00AF6261" w:rsidDel="00910E25">
                <w:delText>Editor’s note: this may not be an efficient selectivity mask: to confirm]</w:delText>
              </w:r>
            </w:del>
            <w:r w:rsidRPr="00AF6261">
              <w:br/>
              <w:t>60</w:t>
            </w:r>
          </w:p>
        </w:tc>
        <w:tc>
          <w:tcPr>
            <w:tcW w:w="1861" w:type="dxa"/>
            <w:vAlign w:val="center"/>
          </w:tcPr>
          <w:p w14:paraId="5F592D04" w14:textId="6C69FB4A" w:rsidR="0047470B" w:rsidRPr="00D431AF" w:rsidRDefault="0047470B" w:rsidP="00CD6354">
            <w:pPr>
              <w:pStyle w:val="Tabletext"/>
              <w:jc w:val="center"/>
            </w:pPr>
            <w:r w:rsidRPr="00D431AF">
              <w:t>48.5</w:t>
            </w:r>
            <w:r w:rsidRPr="00D431AF">
              <w:br/>
              <w:t>65</w:t>
            </w:r>
            <w:r w:rsidR="00C61315" w:rsidRPr="00AF6261">
              <w:t xml:space="preserve"> </w:t>
            </w:r>
            <w:del w:id="71" w:author="Nellis, Donald (FAA)" w:date="2025-08-11T09:56:00Z" w16du:dateUtc="2025-08-11T13:56:00Z">
              <w:r w:rsidR="00B77FDE" w:rsidRPr="00D431AF" w:rsidDel="00910E25">
                <w:delText>[</w:delText>
              </w:r>
              <w:r w:rsidR="00C61315" w:rsidRPr="00AF6261" w:rsidDel="00910E25">
                <w:delText>Editor’s note: this may not be an efficient selectivity mask: to confirm]</w:delText>
              </w:r>
            </w:del>
            <w:r w:rsidRPr="00D431AF">
              <w:br/>
              <w:t>78</w:t>
            </w:r>
          </w:p>
        </w:tc>
      </w:tr>
      <w:tr w:rsidR="00A815A1" w:rsidRPr="00D431AF" w14:paraId="11387C09" w14:textId="77777777" w:rsidTr="00337E7F">
        <w:trPr>
          <w:cantSplit/>
          <w:jc w:val="center"/>
        </w:trPr>
        <w:tc>
          <w:tcPr>
            <w:tcW w:w="2431" w:type="dxa"/>
            <w:vAlign w:val="center"/>
          </w:tcPr>
          <w:p w14:paraId="346CA95E" w14:textId="77777777" w:rsidR="0047470B" w:rsidRPr="000E68BE" w:rsidRDefault="0047470B" w:rsidP="00CD6354">
            <w:pPr>
              <w:pStyle w:val="Tabletext"/>
            </w:pPr>
            <w:r w:rsidRPr="000E68BE">
              <w:t>Sensitivity (MDS)</w:t>
            </w:r>
            <w:r w:rsidRPr="000E68BE">
              <w:br/>
              <w:t>(at RX input. SNR = 12 dB)</w:t>
            </w:r>
          </w:p>
        </w:tc>
        <w:tc>
          <w:tcPr>
            <w:tcW w:w="1163" w:type="dxa"/>
            <w:vAlign w:val="center"/>
          </w:tcPr>
          <w:p w14:paraId="47AA4999" w14:textId="77777777" w:rsidR="0047470B" w:rsidRPr="00D431AF" w:rsidRDefault="0047470B" w:rsidP="00CD6354">
            <w:pPr>
              <w:pStyle w:val="Tabletext"/>
              <w:jc w:val="center"/>
            </w:pPr>
            <w:r w:rsidRPr="00D431AF">
              <w:t>dBm</w:t>
            </w:r>
          </w:p>
        </w:tc>
        <w:tc>
          <w:tcPr>
            <w:tcW w:w="2093" w:type="dxa"/>
            <w:vAlign w:val="center"/>
          </w:tcPr>
          <w:p w14:paraId="6AD6533D" w14:textId="5F67BD00" w:rsidR="0047470B" w:rsidRPr="00D431AF" w:rsidRDefault="00AF6261" w:rsidP="00CD6354">
            <w:pPr>
              <w:pStyle w:val="Tabletext"/>
              <w:jc w:val="center"/>
            </w:pPr>
            <w:r>
              <w:t>−</w:t>
            </w:r>
            <w:r w:rsidR="0047470B" w:rsidRPr="00AF6261">
              <w:t>131</w:t>
            </w:r>
          </w:p>
        </w:tc>
        <w:tc>
          <w:tcPr>
            <w:tcW w:w="2081" w:type="dxa"/>
            <w:vAlign w:val="center"/>
          </w:tcPr>
          <w:p w14:paraId="3B443123" w14:textId="5DC18D75" w:rsidR="0047470B" w:rsidRPr="00D431AF" w:rsidRDefault="00AF6261" w:rsidP="00CD6354">
            <w:pPr>
              <w:pStyle w:val="Tabletext"/>
              <w:jc w:val="center"/>
            </w:pPr>
            <w:r>
              <w:t>−</w:t>
            </w:r>
            <w:r w:rsidR="0047470B" w:rsidRPr="00AF6261">
              <w:t>131</w:t>
            </w:r>
          </w:p>
        </w:tc>
        <w:tc>
          <w:tcPr>
            <w:tcW w:w="1861" w:type="dxa"/>
            <w:vAlign w:val="center"/>
          </w:tcPr>
          <w:p w14:paraId="421DEDCC" w14:textId="77777777" w:rsidR="0047470B" w:rsidRPr="00D431AF" w:rsidRDefault="0047470B" w:rsidP="00CD6354">
            <w:pPr>
              <w:pStyle w:val="Tabletext"/>
              <w:jc w:val="center"/>
            </w:pPr>
            <w:r w:rsidRPr="00D431AF">
              <w:t>−141</w:t>
            </w:r>
          </w:p>
        </w:tc>
      </w:tr>
      <w:tr w:rsidR="00A815A1" w:rsidRPr="00D431AF" w14:paraId="45F72198" w14:textId="77777777" w:rsidTr="00337E7F">
        <w:trPr>
          <w:cantSplit/>
          <w:jc w:val="center"/>
        </w:trPr>
        <w:tc>
          <w:tcPr>
            <w:tcW w:w="2431" w:type="dxa"/>
            <w:vAlign w:val="center"/>
          </w:tcPr>
          <w:p w14:paraId="3EFB1F57" w14:textId="77777777" w:rsidR="0047470B" w:rsidRPr="00D431AF" w:rsidRDefault="0047470B" w:rsidP="00CD6354">
            <w:pPr>
              <w:pStyle w:val="Tabletext"/>
            </w:pPr>
            <w:r w:rsidRPr="00D431AF">
              <w:t>Receiver noise figure</w:t>
            </w:r>
          </w:p>
        </w:tc>
        <w:tc>
          <w:tcPr>
            <w:tcW w:w="1163" w:type="dxa"/>
            <w:vAlign w:val="center"/>
          </w:tcPr>
          <w:p w14:paraId="42EE1DAE" w14:textId="77777777" w:rsidR="0047470B" w:rsidRPr="00D431AF" w:rsidRDefault="0047470B" w:rsidP="00CD6354">
            <w:pPr>
              <w:pStyle w:val="Tabletext"/>
              <w:jc w:val="center"/>
            </w:pPr>
            <w:r w:rsidRPr="00D431AF">
              <w:t>dB</w:t>
            </w:r>
          </w:p>
        </w:tc>
        <w:tc>
          <w:tcPr>
            <w:tcW w:w="2093" w:type="dxa"/>
            <w:vAlign w:val="center"/>
          </w:tcPr>
          <w:p w14:paraId="43F56438" w14:textId="77777777" w:rsidR="0047470B" w:rsidRPr="00D431AF" w:rsidRDefault="0047470B" w:rsidP="00CD6354">
            <w:pPr>
              <w:pStyle w:val="Tabletext"/>
              <w:jc w:val="center"/>
            </w:pPr>
            <w:r w:rsidRPr="00D431AF">
              <w:t>6</w:t>
            </w:r>
          </w:p>
        </w:tc>
        <w:tc>
          <w:tcPr>
            <w:tcW w:w="2081" w:type="dxa"/>
            <w:vAlign w:val="center"/>
          </w:tcPr>
          <w:p w14:paraId="3812812D" w14:textId="026756E8" w:rsidR="0047470B" w:rsidRPr="00D431AF" w:rsidRDefault="0047470B" w:rsidP="00CD6354">
            <w:pPr>
              <w:pStyle w:val="Tabletext"/>
              <w:jc w:val="center"/>
            </w:pPr>
            <w:r w:rsidRPr="00AF6261">
              <w:t>6</w:t>
            </w:r>
          </w:p>
        </w:tc>
        <w:tc>
          <w:tcPr>
            <w:tcW w:w="1861" w:type="dxa"/>
            <w:vAlign w:val="center"/>
          </w:tcPr>
          <w:p w14:paraId="38F2641B" w14:textId="77777777" w:rsidR="0047470B" w:rsidRPr="00D431AF" w:rsidRDefault="0047470B" w:rsidP="00CD6354">
            <w:pPr>
              <w:pStyle w:val="Tabletext"/>
              <w:jc w:val="center"/>
            </w:pPr>
            <w:r w:rsidRPr="00D431AF">
              <w:t>6.5</w:t>
            </w:r>
          </w:p>
        </w:tc>
      </w:tr>
      <w:tr w:rsidR="00A815A1" w:rsidRPr="00D431AF" w14:paraId="4607AEE1" w14:textId="77777777" w:rsidTr="00337E7F">
        <w:trPr>
          <w:cantSplit/>
          <w:jc w:val="center"/>
        </w:trPr>
        <w:tc>
          <w:tcPr>
            <w:tcW w:w="2431" w:type="dxa"/>
            <w:vAlign w:val="center"/>
          </w:tcPr>
          <w:p w14:paraId="34D0B07E" w14:textId="7743B224" w:rsidR="0047470B" w:rsidRPr="0049050C" w:rsidRDefault="0047470B" w:rsidP="000C0951">
            <w:pPr>
              <w:pStyle w:val="Tabletext"/>
            </w:pPr>
            <w:r w:rsidRPr="0049050C">
              <w:t>Calculated Rx noise power</w:t>
            </w:r>
            <w:r w:rsidRPr="0049050C">
              <w:br/>
            </w:r>
            <w:del w:id="72" w:author="Nellis, Donald (FAA)" w:date="2025-08-11T09:57:00Z" w16du:dateUtc="2025-08-11T13:57:00Z">
              <w:r w:rsidRPr="0049050C" w:rsidDel="00910E25">
                <w:delText>[</w:delText>
              </w:r>
            </w:del>
            <w:r w:rsidRPr="0049050C">
              <w:t>(Note 7</w:t>
            </w:r>
            <w:del w:id="73" w:author="Nellis, Donald (FAA)" w:date="2025-08-11T09:57:00Z" w16du:dateUtc="2025-08-11T13:57:00Z">
              <w:r w:rsidRPr="0049050C" w:rsidDel="00910E25">
                <w:delText>)</w:delText>
              </w:r>
            </w:del>
            <w:r w:rsidRPr="0049050C">
              <w:t>]</w:t>
            </w:r>
          </w:p>
        </w:tc>
        <w:tc>
          <w:tcPr>
            <w:tcW w:w="1163" w:type="dxa"/>
            <w:vAlign w:val="center"/>
          </w:tcPr>
          <w:p w14:paraId="450F974F" w14:textId="77777777" w:rsidR="0047470B" w:rsidRPr="00D431AF" w:rsidRDefault="0047470B" w:rsidP="000C0951">
            <w:pPr>
              <w:pStyle w:val="Tabletext"/>
              <w:jc w:val="center"/>
            </w:pPr>
            <w:r w:rsidRPr="00D431AF">
              <w:t>dBW</w:t>
            </w:r>
          </w:p>
        </w:tc>
        <w:tc>
          <w:tcPr>
            <w:tcW w:w="2093" w:type="dxa"/>
            <w:vAlign w:val="center"/>
          </w:tcPr>
          <w:p w14:paraId="022C7AC2" w14:textId="77777777" w:rsidR="0047470B" w:rsidRPr="00D431AF" w:rsidRDefault="0047470B" w:rsidP="000C0951">
            <w:pPr>
              <w:pStyle w:val="Tabletext"/>
              <w:jc w:val="center"/>
            </w:pPr>
            <w:r w:rsidRPr="00D431AF">
              <w:t>−131</w:t>
            </w:r>
          </w:p>
        </w:tc>
        <w:tc>
          <w:tcPr>
            <w:tcW w:w="2081" w:type="dxa"/>
            <w:vAlign w:val="center"/>
          </w:tcPr>
          <w:p w14:paraId="7F6E1BC5" w14:textId="77777777" w:rsidR="0047470B" w:rsidRPr="00D431AF" w:rsidRDefault="0047470B" w:rsidP="000C0951">
            <w:pPr>
              <w:pStyle w:val="Tabletext"/>
              <w:jc w:val="center"/>
            </w:pPr>
            <w:r w:rsidRPr="00D431AF">
              <w:t>−134</w:t>
            </w:r>
          </w:p>
        </w:tc>
        <w:tc>
          <w:tcPr>
            <w:tcW w:w="1861" w:type="dxa"/>
            <w:vAlign w:val="center"/>
          </w:tcPr>
          <w:p w14:paraId="3E2C56B8" w14:textId="77777777" w:rsidR="0047470B" w:rsidRPr="00D431AF" w:rsidRDefault="0047470B" w:rsidP="000C0951">
            <w:pPr>
              <w:pStyle w:val="Tabletext"/>
              <w:jc w:val="center"/>
            </w:pPr>
            <w:r w:rsidRPr="00D431AF">
              <w:t>−121</w:t>
            </w:r>
          </w:p>
        </w:tc>
      </w:tr>
      <w:tr w:rsidR="00A815A1" w:rsidRPr="00D431AF" w14:paraId="4AB5EC22" w14:textId="77777777" w:rsidTr="00337E7F">
        <w:trPr>
          <w:cantSplit/>
          <w:jc w:val="center"/>
        </w:trPr>
        <w:tc>
          <w:tcPr>
            <w:tcW w:w="2431" w:type="dxa"/>
            <w:vAlign w:val="center"/>
          </w:tcPr>
          <w:p w14:paraId="2FCCC601" w14:textId="77777777" w:rsidR="0047470B" w:rsidRPr="00D431AF" w:rsidRDefault="0047470B" w:rsidP="000C0951">
            <w:pPr>
              <w:pStyle w:val="Tabletext"/>
            </w:pPr>
            <w:r w:rsidRPr="00D431AF">
              <w:t>Saturation level</w:t>
            </w:r>
          </w:p>
        </w:tc>
        <w:tc>
          <w:tcPr>
            <w:tcW w:w="1163" w:type="dxa"/>
            <w:vAlign w:val="center"/>
          </w:tcPr>
          <w:p w14:paraId="5DD4ED27" w14:textId="77777777" w:rsidR="0047470B" w:rsidRPr="00D431AF" w:rsidRDefault="0047470B" w:rsidP="000C0951">
            <w:pPr>
              <w:pStyle w:val="Tabletext"/>
              <w:jc w:val="center"/>
            </w:pPr>
            <w:r w:rsidRPr="00D431AF">
              <w:t>dBm</w:t>
            </w:r>
          </w:p>
        </w:tc>
        <w:tc>
          <w:tcPr>
            <w:tcW w:w="2093" w:type="dxa"/>
            <w:vAlign w:val="center"/>
          </w:tcPr>
          <w:p w14:paraId="4C9AD45F" w14:textId="77777777" w:rsidR="0047470B" w:rsidRPr="00D431AF" w:rsidDel="00B155A5" w:rsidRDefault="0047470B" w:rsidP="000C0951">
            <w:pPr>
              <w:pStyle w:val="Tabletext"/>
              <w:jc w:val="center"/>
            </w:pPr>
            <w:r w:rsidRPr="00D431AF">
              <w:t>−40</w:t>
            </w:r>
          </w:p>
        </w:tc>
        <w:tc>
          <w:tcPr>
            <w:tcW w:w="2081" w:type="dxa"/>
            <w:vAlign w:val="center"/>
          </w:tcPr>
          <w:p w14:paraId="6AD22D3B" w14:textId="77777777" w:rsidR="0047470B" w:rsidRPr="00D431AF" w:rsidDel="00B155A5" w:rsidRDefault="0047470B" w:rsidP="000C0951">
            <w:pPr>
              <w:pStyle w:val="Tabletext"/>
              <w:jc w:val="center"/>
            </w:pPr>
            <w:r w:rsidRPr="00D431AF">
              <w:t>−40</w:t>
            </w:r>
          </w:p>
        </w:tc>
        <w:tc>
          <w:tcPr>
            <w:tcW w:w="1861" w:type="dxa"/>
            <w:vAlign w:val="center"/>
          </w:tcPr>
          <w:p w14:paraId="1C1E1FC8" w14:textId="77777777" w:rsidR="0047470B" w:rsidRPr="00D431AF" w:rsidRDefault="0047470B" w:rsidP="000C0951">
            <w:pPr>
              <w:pStyle w:val="Tabletext"/>
              <w:jc w:val="center"/>
            </w:pPr>
            <w:r w:rsidRPr="00D431AF">
              <w:t>−50</w:t>
            </w:r>
          </w:p>
        </w:tc>
      </w:tr>
      <w:tr w:rsidR="0047470B" w:rsidRPr="00D431AF" w14:paraId="2996DCF2" w14:textId="77777777" w:rsidTr="00394667">
        <w:trPr>
          <w:cantSplit/>
          <w:jc w:val="center"/>
        </w:trPr>
        <w:tc>
          <w:tcPr>
            <w:tcW w:w="9629" w:type="dxa"/>
            <w:gridSpan w:val="5"/>
            <w:vAlign w:val="center"/>
          </w:tcPr>
          <w:p w14:paraId="4030C232" w14:textId="77777777" w:rsidR="0047470B" w:rsidRPr="00D431AF" w:rsidRDefault="0047470B" w:rsidP="0047470B">
            <w:pPr>
              <w:pStyle w:val="Tabletext"/>
            </w:pPr>
            <w:r w:rsidRPr="00AF6261">
              <w:rPr>
                <w:b/>
                <w:bCs/>
              </w:rPr>
              <w:t>Antenna</w:t>
            </w:r>
          </w:p>
        </w:tc>
      </w:tr>
      <w:tr w:rsidR="00A815A1" w:rsidRPr="00D431AF" w14:paraId="6DF7BC79" w14:textId="77777777" w:rsidTr="00337E7F">
        <w:trPr>
          <w:cantSplit/>
          <w:jc w:val="center"/>
        </w:trPr>
        <w:tc>
          <w:tcPr>
            <w:tcW w:w="2431" w:type="dxa"/>
            <w:vAlign w:val="center"/>
          </w:tcPr>
          <w:p w14:paraId="1BA6EF28" w14:textId="31C256F6" w:rsidR="0047470B" w:rsidRPr="00D431AF" w:rsidRDefault="0047470B" w:rsidP="00E04A2C">
            <w:pPr>
              <w:pStyle w:val="Tabletext"/>
              <w:spacing w:before="20" w:after="20"/>
            </w:pPr>
            <w:r w:rsidRPr="00D431AF">
              <w:t>Antenna type</w:t>
            </w:r>
          </w:p>
        </w:tc>
        <w:tc>
          <w:tcPr>
            <w:tcW w:w="1163" w:type="dxa"/>
            <w:vAlign w:val="center"/>
          </w:tcPr>
          <w:p w14:paraId="6E3190B1" w14:textId="77777777" w:rsidR="0047470B" w:rsidRPr="00D431AF" w:rsidRDefault="0047470B" w:rsidP="00E04A2C">
            <w:pPr>
              <w:pStyle w:val="Tabletext"/>
              <w:spacing w:before="20" w:after="20"/>
              <w:jc w:val="center"/>
            </w:pPr>
          </w:p>
        </w:tc>
        <w:tc>
          <w:tcPr>
            <w:tcW w:w="2093" w:type="dxa"/>
            <w:vAlign w:val="center"/>
          </w:tcPr>
          <w:p w14:paraId="7E88DB38" w14:textId="2D082C29" w:rsidR="0047470B" w:rsidRPr="00D431AF" w:rsidRDefault="0047470B" w:rsidP="00E04A2C">
            <w:pPr>
              <w:pStyle w:val="Tabletext"/>
              <w:spacing w:before="20" w:after="20"/>
              <w:jc w:val="center"/>
            </w:pPr>
            <w:r w:rsidRPr="00D431AF">
              <w:t>ESA</w:t>
            </w:r>
            <w:r w:rsidRPr="00D431AF">
              <w:br/>
            </w:r>
            <w:del w:id="74" w:author="Nellis, Donald (FAA)" w:date="2025-08-11T09:57:00Z" w16du:dateUtc="2025-08-11T13:57:00Z">
              <w:r w:rsidRPr="00D431AF" w:rsidDel="00910E25">
                <w:delText>[</w:delText>
              </w:r>
            </w:del>
            <w:r w:rsidRPr="00D431AF">
              <w:t>(Note 8)</w:t>
            </w:r>
            <w:del w:id="75" w:author="Nellis, Donald (FAA)" w:date="2025-08-11T09:57:00Z" w16du:dateUtc="2025-08-11T13:57:00Z">
              <w:r w:rsidRPr="00D431AF" w:rsidDel="00910E25">
                <w:delText>]</w:delText>
              </w:r>
            </w:del>
          </w:p>
        </w:tc>
        <w:tc>
          <w:tcPr>
            <w:tcW w:w="2081" w:type="dxa"/>
            <w:vAlign w:val="center"/>
          </w:tcPr>
          <w:p w14:paraId="634EFC89" w14:textId="7B88E31B" w:rsidR="0047470B" w:rsidRPr="00D431AF" w:rsidRDefault="0047470B" w:rsidP="00E04A2C">
            <w:pPr>
              <w:pStyle w:val="Tabletext"/>
              <w:spacing w:before="20" w:after="20"/>
              <w:jc w:val="center"/>
            </w:pPr>
            <w:r w:rsidRPr="00D431AF">
              <w:t>ESA</w:t>
            </w:r>
            <w:r w:rsidRPr="00D431AF">
              <w:br/>
            </w:r>
            <w:del w:id="76" w:author="Nellis, Donald (FAA)" w:date="2025-08-11T09:57:00Z" w16du:dateUtc="2025-08-11T13:57:00Z">
              <w:r w:rsidRPr="00D431AF" w:rsidDel="00910E25">
                <w:delText>[</w:delText>
              </w:r>
            </w:del>
            <w:r w:rsidRPr="00D431AF">
              <w:t>(Note 8</w:t>
            </w:r>
            <w:r w:rsidRPr="00AF6261">
              <w:t>)</w:t>
            </w:r>
            <w:del w:id="77" w:author="Nellis, Donald (FAA)" w:date="2025-08-11T09:57:00Z" w16du:dateUtc="2025-08-11T13:57:00Z">
              <w:r w:rsidRPr="00AF6261" w:rsidDel="00910E25">
                <w:delText>]</w:delText>
              </w:r>
            </w:del>
          </w:p>
        </w:tc>
        <w:tc>
          <w:tcPr>
            <w:tcW w:w="1861" w:type="dxa"/>
            <w:vAlign w:val="center"/>
          </w:tcPr>
          <w:p w14:paraId="3B6D5F8F" w14:textId="03F36FEB" w:rsidR="0047470B" w:rsidRPr="00D431AF" w:rsidRDefault="0047470B" w:rsidP="00E04A2C">
            <w:pPr>
              <w:pStyle w:val="Tabletext"/>
              <w:spacing w:before="20" w:after="20"/>
              <w:jc w:val="center"/>
            </w:pPr>
            <w:r w:rsidRPr="00D431AF">
              <w:t>Phased array</w:t>
            </w:r>
            <w:r w:rsidR="002B7997">
              <w:br/>
            </w:r>
            <w:del w:id="78" w:author="Nellis, Donald (FAA)" w:date="2025-08-11T09:57:00Z" w16du:dateUtc="2025-08-11T13:57:00Z">
              <w:r w:rsidRPr="00AF6261" w:rsidDel="00910E25">
                <w:delText>[</w:delText>
              </w:r>
            </w:del>
            <w:r w:rsidRPr="00AF6261">
              <w:t>(Note 8)</w:t>
            </w:r>
            <w:del w:id="79" w:author="Nellis, Donald (FAA)" w:date="2025-08-11T09:57:00Z" w16du:dateUtc="2025-08-11T13:57:00Z">
              <w:r w:rsidRPr="00D431AF" w:rsidDel="00910E25">
                <w:delText>]</w:delText>
              </w:r>
            </w:del>
          </w:p>
        </w:tc>
      </w:tr>
      <w:tr w:rsidR="00A815A1" w:rsidRPr="00D431AF" w14:paraId="6DFB0A3B" w14:textId="77777777" w:rsidTr="00337E7F">
        <w:trPr>
          <w:cantSplit/>
          <w:jc w:val="center"/>
        </w:trPr>
        <w:tc>
          <w:tcPr>
            <w:tcW w:w="2431" w:type="dxa"/>
            <w:vAlign w:val="center"/>
          </w:tcPr>
          <w:p w14:paraId="1646E670" w14:textId="0895A1BD" w:rsidR="0047470B" w:rsidRPr="00D431AF" w:rsidRDefault="0047470B" w:rsidP="00E04A2C">
            <w:pPr>
              <w:pStyle w:val="Tabletext"/>
              <w:spacing w:before="20" w:after="20"/>
            </w:pPr>
            <w:r w:rsidRPr="00D431AF">
              <w:lastRenderedPageBreak/>
              <w:t>Antenna placement</w:t>
            </w:r>
            <w:r w:rsidR="000E68BE">
              <w:br/>
            </w:r>
            <w:r w:rsidRPr="00AF6261">
              <w:t>(Note 1)</w:t>
            </w:r>
          </w:p>
        </w:tc>
        <w:tc>
          <w:tcPr>
            <w:tcW w:w="1163" w:type="dxa"/>
            <w:vAlign w:val="center"/>
          </w:tcPr>
          <w:p w14:paraId="39030AB0" w14:textId="77777777" w:rsidR="0047470B" w:rsidRPr="00D431AF" w:rsidRDefault="0047470B" w:rsidP="00E04A2C">
            <w:pPr>
              <w:pStyle w:val="Tabletext"/>
              <w:spacing w:before="20" w:after="20"/>
              <w:jc w:val="center"/>
            </w:pPr>
          </w:p>
        </w:tc>
        <w:tc>
          <w:tcPr>
            <w:tcW w:w="2093" w:type="dxa"/>
            <w:vAlign w:val="center"/>
          </w:tcPr>
          <w:p w14:paraId="44BDDE06" w14:textId="77777777" w:rsidR="0047470B" w:rsidRPr="00AF6261" w:rsidRDefault="0047470B" w:rsidP="00B330A8">
            <w:pPr>
              <w:pStyle w:val="Tabletext"/>
              <w:spacing w:before="20" w:after="20"/>
              <w:ind w:left="-57" w:right="-57"/>
              <w:jc w:val="center"/>
            </w:pPr>
            <w:r w:rsidRPr="00D431AF">
              <w:t>Fixed</w:t>
            </w:r>
            <w:r w:rsidRPr="00D431AF">
              <w:br/>
              <w:t>(internally sealed package)</w:t>
            </w:r>
            <w:r w:rsidRPr="00D431AF">
              <w:br/>
              <w:t>Pointing to be indicated</w:t>
            </w:r>
          </w:p>
        </w:tc>
        <w:tc>
          <w:tcPr>
            <w:tcW w:w="2081" w:type="dxa"/>
            <w:vAlign w:val="center"/>
          </w:tcPr>
          <w:p w14:paraId="42FB6F16" w14:textId="77777777" w:rsidR="0047470B" w:rsidRPr="00AF6261" w:rsidRDefault="0047470B" w:rsidP="00B330A8">
            <w:pPr>
              <w:pStyle w:val="Tabletext"/>
              <w:spacing w:before="20" w:after="20"/>
              <w:ind w:left="-57" w:right="-57"/>
              <w:jc w:val="center"/>
            </w:pPr>
            <w:r w:rsidRPr="00D431AF">
              <w:t>Fixed</w:t>
            </w:r>
            <w:r w:rsidRPr="00D431AF">
              <w:br/>
              <w:t>(internally sealed package)</w:t>
            </w:r>
            <w:r w:rsidRPr="00D431AF">
              <w:br/>
              <w:t>Pointing to be indicated</w:t>
            </w:r>
          </w:p>
        </w:tc>
        <w:tc>
          <w:tcPr>
            <w:tcW w:w="1861" w:type="dxa"/>
            <w:vAlign w:val="center"/>
          </w:tcPr>
          <w:p w14:paraId="5D8C6492" w14:textId="49FF288E" w:rsidR="0047470B" w:rsidRPr="00D431AF" w:rsidRDefault="0047470B" w:rsidP="00B330A8">
            <w:pPr>
              <w:pStyle w:val="Tabletext"/>
              <w:spacing w:before="20" w:after="20"/>
              <w:ind w:left="-57" w:right="-57"/>
              <w:jc w:val="center"/>
            </w:pPr>
            <w:r w:rsidRPr="00D431AF">
              <w:t>Front panel, integrated in the module</w:t>
            </w:r>
            <w:r w:rsidR="002B7997">
              <w:br/>
            </w:r>
            <w:r w:rsidRPr="00AF6261">
              <w:t>(internally sealed package</w:t>
            </w:r>
            <w:r w:rsidR="00A815A1" w:rsidRPr="00D431AF">
              <w:t>)</w:t>
            </w:r>
          </w:p>
        </w:tc>
      </w:tr>
      <w:tr w:rsidR="00A815A1" w:rsidRPr="00D431AF" w14:paraId="1D4CC2A5" w14:textId="77777777" w:rsidTr="00337E7F">
        <w:trPr>
          <w:cantSplit/>
          <w:jc w:val="center"/>
        </w:trPr>
        <w:tc>
          <w:tcPr>
            <w:tcW w:w="2431" w:type="dxa"/>
            <w:vAlign w:val="center"/>
          </w:tcPr>
          <w:p w14:paraId="52C4676D" w14:textId="77777777" w:rsidR="0047470B" w:rsidRPr="00D431AF" w:rsidRDefault="0047470B" w:rsidP="00E04A2C">
            <w:pPr>
              <w:pStyle w:val="Tabletext"/>
              <w:spacing w:before="20" w:after="20"/>
            </w:pPr>
            <w:r w:rsidRPr="00D431AF">
              <w:t>Antenna gain</w:t>
            </w:r>
          </w:p>
        </w:tc>
        <w:tc>
          <w:tcPr>
            <w:tcW w:w="1163" w:type="dxa"/>
            <w:vAlign w:val="center"/>
          </w:tcPr>
          <w:p w14:paraId="53C0B350" w14:textId="77777777" w:rsidR="0047470B" w:rsidRPr="00D431AF" w:rsidRDefault="0047470B" w:rsidP="00E04A2C">
            <w:pPr>
              <w:pStyle w:val="Tabletext"/>
              <w:spacing w:before="20" w:after="20"/>
              <w:jc w:val="center"/>
            </w:pPr>
            <w:r w:rsidRPr="00D431AF">
              <w:t>dBi</w:t>
            </w:r>
          </w:p>
        </w:tc>
        <w:tc>
          <w:tcPr>
            <w:tcW w:w="2093" w:type="dxa"/>
            <w:vAlign w:val="center"/>
          </w:tcPr>
          <w:p w14:paraId="22ABE16D" w14:textId="77777777" w:rsidR="0047470B" w:rsidRPr="00D431AF" w:rsidRDefault="0047470B" w:rsidP="00E04A2C">
            <w:pPr>
              <w:pStyle w:val="Tabletext"/>
              <w:spacing w:before="20" w:after="20"/>
              <w:jc w:val="center"/>
            </w:pPr>
            <w:r w:rsidRPr="00D431AF">
              <w:t>21</w:t>
            </w:r>
          </w:p>
        </w:tc>
        <w:tc>
          <w:tcPr>
            <w:tcW w:w="2081" w:type="dxa"/>
            <w:vAlign w:val="center"/>
          </w:tcPr>
          <w:p w14:paraId="36F3D283" w14:textId="6BCB1099" w:rsidR="0047470B" w:rsidRPr="00D431AF" w:rsidRDefault="0047470B" w:rsidP="00E04A2C">
            <w:pPr>
              <w:pStyle w:val="Tabletext"/>
              <w:spacing w:before="20" w:after="20"/>
              <w:jc w:val="center"/>
            </w:pPr>
            <w:r w:rsidRPr="00AF6261">
              <w:t>21</w:t>
            </w:r>
          </w:p>
        </w:tc>
        <w:tc>
          <w:tcPr>
            <w:tcW w:w="1861" w:type="dxa"/>
            <w:vAlign w:val="center"/>
          </w:tcPr>
          <w:p w14:paraId="42DFC31B" w14:textId="77777777" w:rsidR="0047470B" w:rsidRPr="00D431AF" w:rsidRDefault="0047470B" w:rsidP="00E04A2C">
            <w:pPr>
              <w:pStyle w:val="Tabletext"/>
              <w:spacing w:before="20" w:after="20"/>
              <w:jc w:val="center"/>
            </w:pPr>
            <w:r w:rsidRPr="00D431AF">
              <w:t>17</w:t>
            </w:r>
          </w:p>
        </w:tc>
      </w:tr>
      <w:tr w:rsidR="00A815A1" w:rsidRPr="00D431AF" w14:paraId="55618A28" w14:textId="77777777" w:rsidTr="00337E7F">
        <w:trPr>
          <w:cantSplit/>
          <w:jc w:val="center"/>
        </w:trPr>
        <w:tc>
          <w:tcPr>
            <w:tcW w:w="2431" w:type="dxa"/>
            <w:vAlign w:val="center"/>
          </w:tcPr>
          <w:p w14:paraId="24D3F3A2" w14:textId="0E25BD75" w:rsidR="0047470B" w:rsidRPr="000E68BE" w:rsidRDefault="0047470B" w:rsidP="00E04A2C">
            <w:pPr>
              <w:pStyle w:val="Tabletext"/>
              <w:spacing w:before="20" w:after="20"/>
              <w:rPr>
                <w:spacing w:val="-2"/>
              </w:rPr>
            </w:pPr>
            <w:r w:rsidRPr="000E68BE">
              <w:rPr>
                <w:spacing w:val="-2"/>
              </w:rPr>
              <w:t>Antenna pattern</w:t>
            </w:r>
            <w:r w:rsidR="00A815A1" w:rsidRPr="000E68BE">
              <w:rPr>
                <w:spacing w:val="-2"/>
              </w:rPr>
              <w:t xml:space="preserve"> </w:t>
            </w:r>
            <w:r w:rsidR="00C61315" w:rsidRPr="000E68BE">
              <w:rPr>
                <w:i/>
                <w:spacing w:val="-2"/>
              </w:rPr>
              <w:t xml:space="preserve">[Editor’s note: </w:t>
            </w:r>
            <w:r w:rsidR="00A815A1" w:rsidRPr="000E68BE">
              <w:rPr>
                <w:i/>
                <w:spacing w:val="-2"/>
              </w:rPr>
              <w:t xml:space="preserve">the antenna pattern is expected because </w:t>
            </w:r>
            <w:r w:rsidR="00C61315" w:rsidRPr="000E68BE">
              <w:rPr>
                <w:i/>
                <w:spacing w:val="-2"/>
              </w:rPr>
              <w:t xml:space="preserve">the following information would support </w:t>
            </w:r>
            <w:r w:rsidR="00A815A1" w:rsidRPr="000E68BE">
              <w:rPr>
                <w:i/>
                <w:spacing w:val="-2"/>
              </w:rPr>
              <w:t xml:space="preserve">its characterization </w:t>
            </w:r>
            <w:r w:rsidR="00C61315" w:rsidRPr="000E68BE">
              <w:rPr>
                <w:i/>
                <w:spacing w:val="-2"/>
              </w:rPr>
              <w:t xml:space="preserve">but not replace </w:t>
            </w:r>
            <w:r w:rsidR="00A815A1" w:rsidRPr="000E68BE">
              <w:rPr>
                <w:i/>
                <w:spacing w:val="-2"/>
              </w:rPr>
              <w:t>it</w:t>
            </w:r>
            <w:r w:rsidR="00C61315" w:rsidRPr="000E68BE">
              <w:rPr>
                <w:i/>
                <w:spacing w:val="-2"/>
              </w:rPr>
              <w:t>.]</w:t>
            </w:r>
          </w:p>
        </w:tc>
        <w:tc>
          <w:tcPr>
            <w:tcW w:w="1163" w:type="dxa"/>
            <w:vAlign w:val="center"/>
          </w:tcPr>
          <w:p w14:paraId="72365076" w14:textId="46C89AAB" w:rsidR="0047470B" w:rsidRPr="00AF6261" w:rsidRDefault="0047470B" w:rsidP="00E04A2C">
            <w:pPr>
              <w:pStyle w:val="Tabletext"/>
              <w:spacing w:before="20" w:after="20"/>
              <w:jc w:val="center"/>
            </w:pPr>
            <w:r w:rsidRPr="00AF6261">
              <w:t>N</w:t>
            </w:r>
            <w:r w:rsidR="0097768A" w:rsidRPr="00AF6261">
              <w:t>/</w:t>
            </w:r>
            <w:r w:rsidRPr="00AF6261">
              <w:t>A</w:t>
            </w:r>
          </w:p>
        </w:tc>
        <w:tc>
          <w:tcPr>
            <w:tcW w:w="2093" w:type="dxa"/>
            <w:vAlign w:val="center"/>
          </w:tcPr>
          <w:p w14:paraId="28B9AB11" w14:textId="77777777" w:rsidR="0047470B" w:rsidRPr="00AF6261" w:rsidDel="00C932C3" w:rsidRDefault="0047470B" w:rsidP="00E04A2C">
            <w:pPr>
              <w:pStyle w:val="Tabletext"/>
              <w:spacing w:before="20" w:after="20"/>
              <w:jc w:val="center"/>
            </w:pPr>
            <w:r w:rsidRPr="00AF6261">
              <w:t>TBD</w:t>
            </w:r>
          </w:p>
        </w:tc>
        <w:tc>
          <w:tcPr>
            <w:tcW w:w="2081" w:type="dxa"/>
            <w:vAlign w:val="center"/>
          </w:tcPr>
          <w:p w14:paraId="75E469BD" w14:textId="77777777" w:rsidR="0047470B" w:rsidRPr="00AF6261" w:rsidDel="00C932C3" w:rsidRDefault="0047470B" w:rsidP="00E04A2C">
            <w:pPr>
              <w:pStyle w:val="Tabletext"/>
              <w:spacing w:before="20" w:after="20"/>
              <w:jc w:val="center"/>
            </w:pPr>
            <w:r w:rsidRPr="00AF6261">
              <w:t>TBD</w:t>
            </w:r>
          </w:p>
        </w:tc>
        <w:tc>
          <w:tcPr>
            <w:tcW w:w="1861" w:type="dxa"/>
            <w:vAlign w:val="center"/>
          </w:tcPr>
          <w:p w14:paraId="56B96B33" w14:textId="77777777" w:rsidR="0047470B" w:rsidRPr="00AF6261" w:rsidRDefault="0047470B" w:rsidP="00E04A2C">
            <w:pPr>
              <w:pStyle w:val="Tabletext"/>
              <w:spacing w:before="20" w:after="20"/>
              <w:jc w:val="center"/>
            </w:pPr>
            <w:r w:rsidRPr="00AF6261">
              <w:t>TBD</w:t>
            </w:r>
          </w:p>
        </w:tc>
      </w:tr>
      <w:tr w:rsidR="00A815A1" w:rsidRPr="00D431AF" w14:paraId="34284EC1" w14:textId="77777777" w:rsidTr="00337E7F">
        <w:trPr>
          <w:cantSplit/>
          <w:jc w:val="center"/>
        </w:trPr>
        <w:tc>
          <w:tcPr>
            <w:tcW w:w="2431" w:type="dxa"/>
            <w:vAlign w:val="center"/>
          </w:tcPr>
          <w:p w14:paraId="4D5EAA9D" w14:textId="77777777" w:rsidR="0047470B" w:rsidRPr="00763C2B" w:rsidRDefault="0047470B" w:rsidP="00E04A2C">
            <w:pPr>
              <w:pStyle w:val="Tabletext"/>
              <w:spacing w:before="20" w:after="20"/>
            </w:pPr>
            <w:r w:rsidRPr="00763C2B">
              <w:t>Antenna pointing</w:t>
            </w:r>
          </w:p>
        </w:tc>
        <w:tc>
          <w:tcPr>
            <w:tcW w:w="1163" w:type="dxa"/>
            <w:vAlign w:val="center"/>
          </w:tcPr>
          <w:p w14:paraId="43C41C6E" w14:textId="2F979D61" w:rsidR="0047470B" w:rsidRPr="00AF6261" w:rsidRDefault="0097768A" w:rsidP="00E04A2C">
            <w:pPr>
              <w:pStyle w:val="Tabletext"/>
              <w:spacing w:before="20" w:after="20"/>
              <w:jc w:val="center"/>
            </w:pPr>
            <w:del w:id="80" w:author="Nellis, Donald (FAA)" w:date="2025-08-11T09:58:00Z" w16du:dateUtc="2025-08-11T13:58:00Z">
              <w:r w:rsidRPr="00AF6261" w:rsidDel="00910E25">
                <w:delText>N/A</w:delText>
              </w:r>
            </w:del>
          </w:p>
        </w:tc>
        <w:tc>
          <w:tcPr>
            <w:tcW w:w="2093" w:type="dxa"/>
            <w:vAlign w:val="center"/>
          </w:tcPr>
          <w:p w14:paraId="5583882B" w14:textId="18E27A93" w:rsidR="0047470B" w:rsidRPr="00AF6261" w:rsidDel="00C932C3" w:rsidRDefault="00A815A1" w:rsidP="00E04A2C">
            <w:pPr>
              <w:pStyle w:val="Tabletext"/>
              <w:spacing w:before="20" w:after="20"/>
              <w:jc w:val="center"/>
            </w:pPr>
            <w:r w:rsidRPr="00D431AF">
              <w:t>[</w:t>
            </w:r>
            <w:r w:rsidR="0097768A" w:rsidRPr="00AF6261">
              <w:t>N/A</w:t>
            </w:r>
            <w:r w:rsidRPr="00D431AF">
              <w:t>]</w:t>
            </w:r>
          </w:p>
        </w:tc>
        <w:tc>
          <w:tcPr>
            <w:tcW w:w="2081" w:type="dxa"/>
            <w:vAlign w:val="center"/>
          </w:tcPr>
          <w:p w14:paraId="320BBC27" w14:textId="438514D2" w:rsidR="0047470B" w:rsidRPr="00AF6261" w:rsidDel="00C932C3" w:rsidRDefault="00A815A1" w:rsidP="00E04A2C">
            <w:pPr>
              <w:pStyle w:val="Tabletext"/>
              <w:spacing w:before="20" w:after="20"/>
              <w:jc w:val="center"/>
            </w:pPr>
            <w:r w:rsidRPr="00D431AF">
              <w:t>[</w:t>
            </w:r>
            <w:r w:rsidR="0097768A" w:rsidRPr="00AF6261">
              <w:t>N/A</w:t>
            </w:r>
            <w:r w:rsidRPr="00D431AF">
              <w:t>]</w:t>
            </w:r>
          </w:p>
        </w:tc>
        <w:tc>
          <w:tcPr>
            <w:tcW w:w="1861" w:type="dxa"/>
            <w:vAlign w:val="center"/>
          </w:tcPr>
          <w:p w14:paraId="073DF88B" w14:textId="637C97B3" w:rsidR="0047470B" w:rsidRPr="00AF6261" w:rsidRDefault="00A815A1" w:rsidP="00E04A2C">
            <w:pPr>
              <w:pStyle w:val="Tabletext"/>
              <w:spacing w:before="20" w:after="20"/>
              <w:jc w:val="center"/>
            </w:pPr>
            <w:r w:rsidRPr="00D431AF">
              <w:t>[</w:t>
            </w:r>
            <w:r w:rsidR="0097768A" w:rsidRPr="00AF6261">
              <w:t>N/A</w:t>
            </w:r>
            <w:r w:rsidRPr="00D431AF">
              <w:t>]</w:t>
            </w:r>
          </w:p>
        </w:tc>
      </w:tr>
      <w:tr w:rsidR="00A815A1" w:rsidRPr="00D431AF" w14:paraId="6B264CD8" w14:textId="77777777" w:rsidTr="00337E7F">
        <w:trPr>
          <w:cantSplit/>
          <w:jc w:val="center"/>
        </w:trPr>
        <w:tc>
          <w:tcPr>
            <w:tcW w:w="2431" w:type="dxa"/>
            <w:vAlign w:val="center"/>
          </w:tcPr>
          <w:p w14:paraId="6572446C" w14:textId="20E2797D" w:rsidR="0047470B" w:rsidRPr="00D431AF" w:rsidRDefault="0047470B" w:rsidP="00E04A2C">
            <w:pPr>
              <w:pStyle w:val="Tabletext"/>
              <w:spacing w:before="20" w:after="20"/>
            </w:pPr>
            <w:r w:rsidRPr="00D431AF">
              <w:t>First antenna sidelobe</w:t>
            </w:r>
          </w:p>
        </w:tc>
        <w:tc>
          <w:tcPr>
            <w:tcW w:w="1163" w:type="dxa"/>
            <w:vAlign w:val="center"/>
          </w:tcPr>
          <w:p w14:paraId="6BB7E2D6" w14:textId="77777777" w:rsidR="0047470B" w:rsidRPr="00D431AF" w:rsidRDefault="0047470B" w:rsidP="00E04A2C">
            <w:pPr>
              <w:pStyle w:val="Tabletext"/>
              <w:spacing w:before="20" w:after="20"/>
              <w:jc w:val="center"/>
            </w:pPr>
            <w:r w:rsidRPr="00D431AF">
              <w:t>dBi</w:t>
            </w:r>
          </w:p>
        </w:tc>
        <w:tc>
          <w:tcPr>
            <w:tcW w:w="2093" w:type="dxa"/>
            <w:vAlign w:val="center"/>
          </w:tcPr>
          <w:p w14:paraId="08861266" w14:textId="41D59509" w:rsidR="0047470B" w:rsidRPr="00D431AF" w:rsidRDefault="0047470B" w:rsidP="00E04A2C">
            <w:pPr>
              <w:pStyle w:val="Tabletext"/>
              <w:spacing w:before="20" w:after="20"/>
              <w:jc w:val="center"/>
            </w:pPr>
            <w:r w:rsidRPr="00D431AF">
              <w:t>16</w:t>
            </w:r>
          </w:p>
        </w:tc>
        <w:tc>
          <w:tcPr>
            <w:tcW w:w="2081" w:type="dxa"/>
            <w:vAlign w:val="center"/>
          </w:tcPr>
          <w:p w14:paraId="1A7C80D7" w14:textId="39C342E0" w:rsidR="0047470B" w:rsidRPr="00D431AF" w:rsidRDefault="0047470B" w:rsidP="00E04A2C">
            <w:pPr>
              <w:pStyle w:val="Tabletext"/>
              <w:spacing w:before="20" w:after="20"/>
              <w:jc w:val="center"/>
            </w:pPr>
            <w:r w:rsidRPr="00D431AF">
              <w:t>16</w:t>
            </w:r>
          </w:p>
        </w:tc>
        <w:tc>
          <w:tcPr>
            <w:tcW w:w="1861" w:type="dxa"/>
            <w:vAlign w:val="center"/>
          </w:tcPr>
          <w:p w14:paraId="5B7D25F7" w14:textId="12E96597" w:rsidR="0047470B" w:rsidRPr="00D431AF" w:rsidRDefault="0047470B" w:rsidP="00E04A2C">
            <w:pPr>
              <w:pStyle w:val="Tabletext"/>
              <w:spacing w:before="20" w:after="20"/>
              <w:jc w:val="center"/>
            </w:pPr>
            <w:r w:rsidRPr="00D431AF">
              <w:t>5</w:t>
            </w:r>
          </w:p>
        </w:tc>
      </w:tr>
      <w:tr w:rsidR="00A815A1" w:rsidRPr="00D431AF" w14:paraId="2B51670F" w14:textId="77777777" w:rsidTr="00337E7F">
        <w:trPr>
          <w:cantSplit/>
          <w:jc w:val="center"/>
        </w:trPr>
        <w:tc>
          <w:tcPr>
            <w:tcW w:w="2431" w:type="dxa"/>
            <w:vAlign w:val="center"/>
          </w:tcPr>
          <w:p w14:paraId="375EEBB0" w14:textId="3C8DE33E" w:rsidR="0047470B" w:rsidRPr="00D431AF" w:rsidRDefault="0047470B" w:rsidP="00E04A2C">
            <w:pPr>
              <w:pStyle w:val="Tabletext"/>
              <w:spacing w:before="20" w:after="20"/>
            </w:pPr>
            <w:r w:rsidRPr="00D431AF">
              <w:t>Horizontal beamwidth</w:t>
            </w:r>
            <w:r w:rsidRPr="00D431AF">
              <w:br/>
            </w:r>
            <w:r w:rsidR="001F407A" w:rsidRPr="00D431AF">
              <w:t>[</w:t>
            </w:r>
            <w:r w:rsidRPr="00D431AF">
              <w:t>(2-way at 0,0)</w:t>
            </w:r>
            <w:r w:rsidR="001F407A" w:rsidRPr="00D431AF">
              <w:t>]</w:t>
            </w:r>
          </w:p>
        </w:tc>
        <w:tc>
          <w:tcPr>
            <w:tcW w:w="1163" w:type="dxa"/>
            <w:vAlign w:val="center"/>
          </w:tcPr>
          <w:p w14:paraId="4F848418" w14:textId="77777777" w:rsidR="0047470B" w:rsidRPr="00D431AF" w:rsidRDefault="0047470B" w:rsidP="00E04A2C">
            <w:pPr>
              <w:pStyle w:val="Tabletext"/>
              <w:spacing w:before="20" w:after="20"/>
              <w:jc w:val="center"/>
            </w:pPr>
            <w:r w:rsidRPr="00D431AF">
              <w:t>degrees</w:t>
            </w:r>
          </w:p>
        </w:tc>
        <w:tc>
          <w:tcPr>
            <w:tcW w:w="2093" w:type="dxa"/>
            <w:vAlign w:val="center"/>
          </w:tcPr>
          <w:p w14:paraId="29CC7FA9" w14:textId="1EEB2002" w:rsidR="0047470B" w:rsidRPr="00D431AF" w:rsidRDefault="0047470B" w:rsidP="00E04A2C">
            <w:pPr>
              <w:pStyle w:val="Tabletext"/>
              <w:spacing w:before="20" w:after="20"/>
              <w:jc w:val="center"/>
            </w:pPr>
            <w:r w:rsidRPr="00AF6261">
              <w:rPr>
                <w:kern w:val="2"/>
              </w:rPr>
              <w:t>12 degrees one-way</w:t>
            </w:r>
            <w:r w:rsidRPr="00AF6261" w:rsidDel="000659CE">
              <w:t xml:space="preserve"> </w:t>
            </w:r>
          </w:p>
        </w:tc>
        <w:tc>
          <w:tcPr>
            <w:tcW w:w="2081" w:type="dxa"/>
            <w:vAlign w:val="center"/>
          </w:tcPr>
          <w:p w14:paraId="254A424D" w14:textId="3D37B183" w:rsidR="0047470B" w:rsidRPr="00D431AF" w:rsidRDefault="0047470B" w:rsidP="00E04A2C">
            <w:pPr>
              <w:pStyle w:val="Tabletext"/>
              <w:spacing w:before="20" w:after="20"/>
              <w:jc w:val="center"/>
            </w:pPr>
            <w:r w:rsidRPr="00AF6261">
              <w:rPr>
                <w:kern w:val="2"/>
              </w:rPr>
              <w:t>12 degrees one-way</w:t>
            </w:r>
            <w:r w:rsidRPr="00AF6261" w:rsidDel="000659CE">
              <w:t xml:space="preserve"> </w:t>
            </w:r>
          </w:p>
        </w:tc>
        <w:tc>
          <w:tcPr>
            <w:tcW w:w="1861" w:type="dxa"/>
            <w:vAlign w:val="center"/>
          </w:tcPr>
          <w:p w14:paraId="6404E851" w14:textId="1CA1BEB1" w:rsidR="0047470B" w:rsidRPr="00D431AF" w:rsidRDefault="0047470B" w:rsidP="00E04A2C">
            <w:pPr>
              <w:pStyle w:val="Tabletext"/>
              <w:spacing w:before="20" w:after="20"/>
              <w:jc w:val="center"/>
            </w:pPr>
            <w:r w:rsidRPr="00D431AF">
              <w:t>28</w:t>
            </w:r>
          </w:p>
        </w:tc>
      </w:tr>
      <w:tr w:rsidR="00A815A1" w:rsidRPr="00D431AF" w14:paraId="3E987C4E" w14:textId="77777777" w:rsidTr="00337E7F">
        <w:trPr>
          <w:cantSplit/>
          <w:jc w:val="center"/>
        </w:trPr>
        <w:tc>
          <w:tcPr>
            <w:tcW w:w="2431" w:type="dxa"/>
            <w:vAlign w:val="center"/>
          </w:tcPr>
          <w:p w14:paraId="6CEB790C" w14:textId="05D46FE7" w:rsidR="0047470B" w:rsidRPr="00D431AF" w:rsidRDefault="0047470B" w:rsidP="00E04A2C">
            <w:pPr>
              <w:pStyle w:val="Tabletext"/>
              <w:spacing w:before="20" w:after="20"/>
            </w:pPr>
            <w:r w:rsidRPr="00D431AF">
              <w:t>Vertical beamwidth</w:t>
            </w:r>
            <w:r w:rsidRPr="00D431AF">
              <w:br/>
            </w:r>
            <w:r w:rsidR="001F407A" w:rsidRPr="00D431AF">
              <w:t>[</w:t>
            </w:r>
            <w:r w:rsidRPr="00D431AF">
              <w:t>(2-way at 0,0)</w:t>
            </w:r>
            <w:r w:rsidR="001F407A" w:rsidRPr="00D431AF">
              <w:t>]</w:t>
            </w:r>
          </w:p>
        </w:tc>
        <w:tc>
          <w:tcPr>
            <w:tcW w:w="1163" w:type="dxa"/>
            <w:vAlign w:val="center"/>
          </w:tcPr>
          <w:p w14:paraId="208FAFF5" w14:textId="77777777" w:rsidR="0047470B" w:rsidRPr="00D431AF" w:rsidRDefault="0047470B" w:rsidP="00E04A2C">
            <w:pPr>
              <w:pStyle w:val="Tabletext"/>
              <w:spacing w:before="20" w:after="20"/>
              <w:jc w:val="center"/>
            </w:pPr>
            <w:r w:rsidRPr="00D431AF">
              <w:t>degrees</w:t>
            </w:r>
          </w:p>
        </w:tc>
        <w:tc>
          <w:tcPr>
            <w:tcW w:w="2093" w:type="dxa"/>
            <w:vAlign w:val="center"/>
          </w:tcPr>
          <w:p w14:paraId="435E0160" w14:textId="041D4673" w:rsidR="0047470B" w:rsidRPr="00D431AF" w:rsidRDefault="0047470B" w:rsidP="00E04A2C">
            <w:pPr>
              <w:pStyle w:val="Tabletext"/>
              <w:spacing w:before="20" w:after="20"/>
              <w:jc w:val="center"/>
            </w:pPr>
            <w:r w:rsidRPr="00AF6261">
              <w:rPr>
                <w:kern w:val="2"/>
              </w:rPr>
              <w:t>12 degrees one-way</w:t>
            </w:r>
            <w:r w:rsidRPr="00AF6261" w:rsidDel="000659CE">
              <w:t xml:space="preserve"> </w:t>
            </w:r>
          </w:p>
        </w:tc>
        <w:tc>
          <w:tcPr>
            <w:tcW w:w="2081" w:type="dxa"/>
            <w:vAlign w:val="center"/>
          </w:tcPr>
          <w:p w14:paraId="0867A2A2" w14:textId="72245B74" w:rsidR="0047470B" w:rsidRPr="00D431AF" w:rsidRDefault="0047470B" w:rsidP="00E04A2C">
            <w:pPr>
              <w:pStyle w:val="Tabletext"/>
              <w:spacing w:before="20" w:after="20"/>
              <w:jc w:val="center"/>
            </w:pPr>
            <w:r w:rsidRPr="00AF6261">
              <w:rPr>
                <w:kern w:val="2"/>
              </w:rPr>
              <w:t>12 degrees one-way</w:t>
            </w:r>
            <w:r w:rsidRPr="00AF6261" w:rsidDel="000659CE">
              <w:t xml:space="preserve"> </w:t>
            </w:r>
          </w:p>
        </w:tc>
        <w:tc>
          <w:tcPr>
            <w:tcW w:w="1861" w:type="dxa"/>
            <w:vAlign w:val="center"/>
          </w:tcPr>
          <w:p w14:paraId="70EC918B" w14:textId="66DAD078" w:rsidR="0047470B" w:rsidRPr="00D431AF" w:rsidRDefault="0047470B" w:rsidP="00E04A2C">
            <w:pPr>
              <w:pStyle w:val="Tabletext"/>
              <w:spacing w:before="20" w:after="20"/>
              <w:jc w:val="center"/>
            </w:pPr>
            <w:r w:rsidRPr="00D431AF">
              <w:t>28</w:t>
            </w:r>
          </w:p>
        </w:tc>
      </w:tr>
      <w:tr w:rsidR="00A815A1" w:rsidRPr="00D431AF" w14:paraId="6946BAA8" w14:textId="77777777" w:rsidTr="00337E7F">
        <w:trPr>
          <w:cantSplit/>
          <w:jc w:val="center"/>
        </w:trPr>
        <w:tc>
          <w:tcPr>
            <w:tcW w:w="2431" w:type="dxa"/>
            <w:vAlign w:val="center"/>
          </w:tcPr>
          <w:p w14:paraId="7AE58B15" w14:textId="77777777" w:rsidR="0047470B" w:rsidRPr="00D431AF" w:rsidRDefault="0047470B" w:rsidP="00E04A2C">
            <w:pPr>
              <w:pStyle w:val="Tabletext"/>
              <w:spacing w:before="20" w:after="20"/>
            </w:pPr>
            <w:r w:rsidRPr="00D431AF">
              <w:t>Polarization</w:t>
            </w:r>
          </w:p>
        </w:tc>
        <w:tc>
          <w:tcPr>
            <w:tcW w:w="1163" w:type="dxa"/>
            <w:vAlign w:val="center"/>
          </w:tcPr>
          <w:p w14:paraId="5315A129" w14:textId="77777777" w:rsidR="0047470B" w:rsidRPr="00D431AF" w:rsidRDefault="0047470B" w:rsidP="00E04A2C">
            <w:pPr>
              <w:pStyle w:val="Tabletext"/>
              <w:spacing w:before="20" w:after="20"/>
              <w:jc w:val="center"/>
            </w:pPr>
          </w:p>
        </w:tc>
        <w:tc>
          <w:tcPr>
            <w:tcW w:w="2093" w:type="dxa"/>
            <w:vAlign w:val="center"/>
          </w:tcPr>
          <w:p w14:paraId="7FD47789" w14:textId="77777777" w:rsidR="0047470B" w:rsidRPr="00D431AF" w:rsidRDefault="0047470B" w:rsidP="00E04A2C">
            <w:pPr>
              <w:pStyle w:val="Tabletext"/>
              <w:spacing w:before="20" w:after="20"/>
              <w:jc w:val="center"/>
            </w:pPr>
            <w:r w:rsidRPr="00D431AF">
              <w:t>Horizontal</w:t>
            </w:r>
          </w:p>
        </w:tc>
        <w:tc>
          <w:tcPr>
            <w:tcW w:w="2081" w:type="dxa"/>
            <w:vAlign w:val="center"/>
          </w:tcPr>
          <w:p w14:paraId="14FAB437" w14:textId="77777777" w:rsidR="0047470B" w:rsidRPr="00D431AF" w:rsidRDefault="0047470B" w:rsidP="00E04A2C">
            <w:pPr>
              <w:pStyle w:val="Tabletext"/>
              <w:spacing w:before="20" w:after="20"/>
              <w:jc w:val="center"/>
            </w:pPr>
            <w:r w:rsidRPr="00D431AF">
              <w:t>Horizontal</w:t>
            </w:r>
          </w:p>
        </w:tc>
        <w:tc>
          <w:tcPr>
            <w:tcW w:w="1861" w:type="dxa"/>
            <w:vAlign w:val="center"/>
          </w:tcPr>
          <w:p w14:paraId="70E055C1" w14:textId="77777777" w:rsidR="0047470B" w:rsidRPr="00D431AF" w:rsidRDefault="0047470B" w:rsidP="00E04A2C">
            <w:pPr>
              <w:pStyle w:val="Tabletext"/>
              <w:spacing w:before="20" w:after="20"/>
              <w:jc w:val="center"/>
            </w:pPr>
            <w:r w:rsidRPr="00D431AF">
              <w:t>Vertical</w:t>
            </w:r>
          </w:p>
        </w:tc>
      </w:tr>
      <w:tr w:rsidR="00A815A1" w:rsidRPr="00D431AF" w14:paraId="4E63B6E7" w14:textId="77777777" w:rsidTr="00337E7F">
        <w:trPr>
          <w:cantSplit/>
          <w:jc w:val="center"/>
        </w:trPr>
        <w:tc>
          <w:tcPr>
            <w:tcW w:w="2431" w:type="dxa"/>
            <w:vAlign w:val="center"/>
          </w:tcPr>
          <w:p w14:paraId="5973AE73" w14:textId="7AA2E4E0" w:rsidR="0047470B" w:rsidRPr="00AF6261" w:rsidRDefault="0047470B" w:rsidP="00E04A2C">
            <w:pPr>
              <w:pStyle w:val="Tabletext"/>
              <w:spacing w:before="20" w:after="20"/>
            </w:pPr>
            <w:r w:rsidRPr="00AF6261">
              <w:t>Field of Regard</w:t>
            </w:r>
            <w:r w:rsidR="001F407A" w:rsidRPr="00AF6261">
              <w:t xml:space="preserve"> </w:t>
            </w:r>
            <w:del w:id="81" w:author="Nellis, Donald (FAA)" w:date="2025-08-11T09:58:00Z" w16du:dateUtc="2025-08-11T13:58:00Z">
              <w:r w:rsidR="001F407A" w:rsidRPr="00AF6261" w:rsidDel="00910E25">
                <w:delText xml:space="preserve">[Note: Review </w:delText>
              </w:r>
              <w:r w:rsidR="001F407A" w:rsidRPr="00D431AF" w:rsidDel="00910E25">
                <w:delText xml:space="preserve">Annex 2 of </w:delText>
              </w:r>
              <w:r w:rsidR="001F407A" w:rsidRPr="00AF6261" w:rsidDel="00910E25">
                <w:delText>15</w:delText>
              </w:r>
              <w:r w:rsidR="003220E9" w:rsidRPr="00D431AF" w:rsidDel="00910E25">
                <w:delText> </w:delText>
              </w:r>
              <w:r w:rsidR="001F407A" w:rsidRPr="00AF6261" w:rsidDel="00910E25">
                <w:delText>GHz Rec.]</w:delText>
              </w:r>
            </w:del>
          </w:p>
        </w:tc>
        <w:tc>
          <w:tcPr>
            <w:tcW w:w="1163" w:type="dxa"/>
            <w:vAlign w:val="center"/>
          </w:tcPr>
          <w:p w14:paraId="45F84F70" w14:textId="77777777" w:rsidR="0047470B" w:rsidRPr="00AF6261" w:rsidRDefault="0047470B" w:rsidP="00E04A2C">
            <w:pPr>
              <w:pStyle w:val="Tabletext"/>
              <w:spacing w:before="20" w:after="20"/>
              <w:jc w:val="center"/>
            </w:pPr>
            <w:r w:rsidRPr="00AF6261">
              <w:t>degrees</w:t>
            </w:r>
          </w:p>
        </w:tc>
        <w:tc>
          <w:tcPr>
            <w:tcW w:w="2093" w:type="dxa"/>
            <w:vAlign w:val="center"/>
          </w:tcPr>
          <w:p w14:paraId="620C5779" w14:textId="12B824CB" w:rsidR="0047470B" w:rsidRPr="00AF6261" w:rsidRDefault="00AF6261" w:rsidP="00E04A2C">
            <w:pPr>
              <w:pStyle w:val="Tabletext"/>
              <w:spacing w:before="20" w:after="20"/>
              <w:jc w:val="center"/>
            </w:pPr>
            <w:r>
              <w:t>−</w:t>
            </w:r>
            <w:r w:rsidR="0047470B" w:rsidRPr="00AF6261">
              <w:t xml:space="preserve">40/40 </w:t>
            </w:r>
            <w:proofErr w:type="spellStart"/>
            <w:r w:rsidR="0047470B" w:rsidRPr="00AF6261">
              <w:t>el</w:t>
            </w:r>
            <w:proofErr w:type="spellEnd"/>
          </w:p>
          <w:p w14:paraId="0E84AA5B" w14:textId="60E6AA5C" w:rsidR="0047470B" w:rsidRPr="00AF6261" w:rsidRDefault="00AF6261" w:rsidP="00E04A2C">
            <w:pPr>
              <w:pStyle w:val="Tabletext"/>
              <w:spacing w:before="20" w:after="20"/>
              <w:jc w:val="center"/>
            </w:pPr>
            <w:r>
              <w:t>−</w:t>
            </w:r>
            <w:r w:rsidR="0047470B" w:rsidRPr="00AF6261">
              <w:t xml:space="preserve">60/60 </w:t>
            </w:r>
            <w:proofErr w:type="spellStart"/>
            <w:r w:rsidR="0047470B" w:rsidRPr="00AF6261">
              <w:t>az</w:t>
            </w:r>
            <w:proofErr w:type="spellEnd"/>
          </w:p>
        </w:tc>
        <w:tc>
          <w:tcPr>
            <w:tcW w:w="2081" w:type="dxa"/>
            <w:vAlign w:val="center"/>
          </w:tcPr>
          <w:p w14:paraId="12882008" w14:textId="231CD8C4" w:rsidR="0047470B" w:rsidRPr="00AF6261" w:rsidRDefault="00AF6261" w:rsidP="00E04A2C">
            <w:pPr>
              <w:pStyle w:val="Tabletext"/>
              <w:spacing w:before="20" w:after="20"/>
              <w:jc w:val="center"/>
            </w:pPr>
            <w:r>
              <w:t>−</w:t>
            </w:r>
            <w:r w:rsidR="0047470B" w:rsidRPr="00AF6261">
              <w:t xml:space="preserve">40/40 </w:t>
            </w:r>
            <w:proofErr w:type="spellStart"/>
            <w:r w:rsidR="0047470B" w:rsidRPr="00AF6261">
              <w:t>el</w:t>
            </w:r>
            <w:proofErr w:type="spellEnd"/>
          </w:p>
          <w:p w14:paraId="0B418483" w14:textId="409D1FD4" w:rsidR="0047470B" w:rsidRPr="00AF6261" w:rsidRDefault="00AF6261" w:rsidP="00E04A2C">
            <w:pPr>
              <w:pStyle w:val="Tabletext"/>
              <w:spacing w:before="20" w:after="20"/>
              <w:jc w:val="center"/>
            </w:pPr>
            <w:r>
              <w:t>−</w:t>
            </w:r>
            <w:r w:rsidR="0047470B" w:rsidRPr="00AF6261">
              <w:t xml:space="preserve">60/60 </w:t>
            </w:r>
            <w:proofErr w:type="spellStart"/>
            <w:r w:rsidR="0047470B" w:rsidRPr="00AF6261">
              <w:t>az</w:t>
            </w:r>
            <w:proofErr w:type="spellEnd"/>
          </w:p>
        </w:tc>
        <w:tc>
          <w:tcPr>
            <w:tcW w:w="1861" w:type="dxa"/>
            <w:vAlign w:val="center"/>
          </w:tcPr>
          <w:p w14:paraId="6B855281" w14:textId="77777777" w:rsidR="0047470B" w:rsidRPr="00AF6261" w:rsidRDefault="0047470B" w:rsidP="00E04A2C">
            <w:pPr>
              <w:pStyle w:val="Tabletext"/>
              <w:spacing w:before="20" w:after="20"/>
              <w:jc w:val="center"/>
            </w:pPr>
            <w:r w:rsidRPr="00AF6261">
              <w:t>±118</w:t>
            </w:r>
          </w:p>
        </w:tc>
      </w:tr>
      <w:tr w:rsidR="00A815A1" w:rsidRPr="00D431AF" w14:paraId="07435E7C" w14:textId="77777777" w:rsidTr="00337E7F">
        <w:trPr>
          <w:cantSplit/>
          <w:jc w:val="center"/>
        </w:trPr>
        <w:tc>
          <w:tcPr>
            <w:tcW w:w="2431" w:type="dxa"/>
            <w:vAlign w:val="center"/>
          </w:tcPr>
          <w:p w14:paraId="47C39672" w14:textId="77777777" w:rsidR="0047470B" w:rsidRPr="00D431AF" w:rsidRDefault="0047470B" w:rsidP="00E04A2C">
            <w:pPr>
              <w:pStyle w:val="Tabletext"/>
              <w:spacing w:before="20" w:after="20"/>
            </w:pPr>
            <w:r w:rsidRPr="00D431AF">
              <w:t>Horizontal antenna scan</w:t>
            </w:r>
            <w:r w:rsidRPr="00D431AF">
              <w:br/>
              <w:t>(from boresight)</w:t>
            </w:r>
          </w:p>
        </w:tc>
        <w:tc>
          <w:tcPr>
            <w:tcW w:w="1163" w:type="dxa"/>
            <w:vAlign w:val="center"/>
          </w:tcPr>
          <w:p w14:paraId="356F6A8E" w14:textId="77777777" w:rsidR="0047470B" w:rsidRPr="00D431AF" w:rsidRDefault="0047470B" w:rsidP="00E04A2C">
            <w:pPr>
              <w:pStyle w:val="Tabletext"/>
              <w:spacing w:before="20" w:after="20"/>
              <w:jc w:val="center"/>
            </w:pPr>
            <w:r w:rsidRPr="00D431AF">
              <w:t>degrees</w:t>
            </w:r>
          </w:p>
        </w:tc>
        <w:tc>
          <w:tcPr>
            <w:tcW w:w="2093" w:type="dxa"/>
            <w:vAlign w:val="center"/>
          </w:tcPr>
          <w:p w14:paraId="0E57ACF2" w14:textId="77777777" w:rsidR="0047470B" w:rsidRPr="00D431AF" w:rsidRDefault="0047470B" w:rsidP="00E04A2C">
            <w:pPr>
              <w:pStyle w:val="Tabletext"/>
              <w:spacing w:before="20" w:after="20"/>
              <w:jc w:val="center"/>
            </w:pPr>
            <w:r w:rsidRPr="00D431AF">
              <w:t>±60</w:t>
            </w:r>
          </w:p>
        </w:tc>
        <w:tc>
          <w:tcPr>
            <w:tcW w:w="2081" w:type="dxa"/>
            <w:vAlign w:val="center"/>
          </w:tcPr>
          <w:p w14:paraId="54926DD8" w14:textId="77777777" w:rsidR="0047470B" w:rsidRPr="00D431AF" w:rsidRDefault="0047470B" w:rsidP="00E04A2C">
            <w:pPr>
              <w:pStyle w:val="Tabletext"/>
              <w:spacing w:before="20" w:after="20"/>
              <w:jc w:val="center"/>
            </w:pPr>
            <w:r w:rsidRPr="00D431AF">
              <w:t>±60</w:t>
            </w:r>
          </w:p>
        </w:tc>
        <w:tc>
          <w:tcPr>
            <w:tcW w:w="1861" w:type="dxa"/>
            <w:vAlign w:val="center"/>
          </w:tcPr>
          <w:p w14:paraId="108CDE93" w14:textId="4F1FD4AF" w:rsidR="0047470B" w:rsidRPr="00D431AF" w:rsidRDefault="0047470B" w:rsidP="00E04A2C">
            <w:pPr>
              <w:pStyle w:val="Tabletext"/>
              <w:spacing w:before="20" w:after="20"/>
              <w:jc w:val="center"/>
            </w:pPr>
            <w:r w:rsidRPr="00D431AF">
              <w:t>±45</w:t>
            </w:r>
          </w:p>
        </w:tc>
      </w:tr>
      <w:tr w:rsidR="00A815A1" w:rsidRPr="00D431AF" w14:paraId="5E6B496D" w14:textId="77777777" w:rsidTr="00337E7F">
        <w:trPr>
          <w:cantSplit/>
          <w:jc w:val="center"/>
        </w:trPr>
        <w:tc>
          <w:tcPr>
            <w:tcW w:w="2431" w:type="dxa"/>
            <w:tcBorders>
              <w:bottom w:val="single" w:sz="4" w:space="0" w:color="auto"/>
            </w:tcBorders>
            <w:vAlign w:val="center"/>
          </w:tcPr>
          <w:p w14:paraId="3E8C6D8D" w14:textId="77777777" w:rsidR="0047470B" w:rsidRPr="00D431AF" w:rsidRDefault="0047470B" w:rsidP="00E04A2C">
            <w:pPr>
              <w:pStyle w:val="Tabletext"/>
              <w:spacing w:before="20" w:after="20"/>
            </w:pPr>
            <w:r w:rsidRPr="00D431AF">
              <w:t>Vertical antenna scan</w:t>
            </w:r>
            <w:r w:rsidRPr="00D431AF">
              <w:br/>
              <w:t>(from boresight)</w:t>
            </w:r>
          </w:p>
        </w:tc>
        <w:tc>
          <w:tcPr>
            <w:tcW w:w="1163" w:type="dxa"/>
            <w:tcBorders>
              <w:bottom w:val="single" w:sz="4" w:space="0" w:color="auto"/>
            </w:tcBorders>
            <w:vAlign w:val="center"/>
          </w:tcPr>
          <w:p w14:paraId="2C537E09" w14:textId="77777777" w:rsidR="0047470B" w:rsidRPr="00D431AF" w:rsidRDefault="0047470B" w:rsidP="00E04A2C">
            <w:pPr>
              <w:pStyle w:val="Tabletext"/>
              <w:spacing w:before="20" w:after="20"/>
              <w:jc w:val="center"/>
            </w:pPr>
            <w:r w:rsidRPr="00D431AF">
              <w:t>degrees</w:t>
            </w:r>
          </w:p>
        </w:tc>
        <w:tc>
          <w:tcPr>
            <w:tcW w:w="2093" w:type="dxa"/>
            <w:tcBorders>
              <w:bottom w:val="single" w:sz="4" w:space="0" w:color="auto"/>
            </w:tcBorders>
            <w:vAlign w:val="center"/>
          </w:tcPr>
          <w:p w14:paraId="1A16E182" w14:textId="77777777" w:rsidR="0047470B" w:rsidRPr="00D431AF" w:rsidDel="00B155A5" w:rsidRDefault="0047470B" w:rsidP="00E04A2C">
            <w:pPr>
              <w:pStyle w:val="Tabletext"/>
              <w:spacing w:before="20" w:after="20"/>
              <w:jc w:val="center"/>
            </w:pPr>
            <w:r w:rsidRPr="00D431AF">
              <w:t>±40</w:t>
            </w:r>
          </w:p>
        </w:tc>
        <w:tc>
          <w:tcPr>
            <w:tcW w:w="2081" w:type="dxa"/>
            <w:tcBorders>
              <w:bottom w:val="single" w:sz="4" w:space="0" w:color="auto"/>
            </w:tcBorders>
            <w:vAlign w:val="center"/>
          </w:tcPr>
          <w:p w14:paraId="7AD60194" w14:textId="77777777" w:rsidR="0047470B" w:rsidRPr="00D431AF" w:rsidDel="00B155A5" w:rsidRDefault="0047470B" w:rsidP="00E04A2C">
            <w:pPr>
              <w:pStyle w:val="Tabletext"/>
              <w:spacing w:before="20" w:after="20"/>
              <w:jc w:val="center"/>
            </w:pPr>
            <w:r w:rsidRPr="00D431AF">
              <w:t>±40</w:t>
            </w:r>
          </w:p>
        </w:tc>
        <w:tc>
          <w:tcPr>
            <w:tcW w:w="1861" w:type="dxa"/>
            <w:tcBorders>
              <w:bottom w:val="single" w:sz="4" w:space="0" w:color="auto"/>
            </w:tcBorders>
            <w:vAlign w:val="center"/>
          </w:tcPr>
          <w:p w14:paraId="7F07844C" w14:textId="132F10D3" w:rsidR="0047470B" w:rsidRPr="00D431AF" w:rsidRDefault="0047470B" w:rsidP="00E04A2C">
            <w:pPr>
              <w:pStyle w:val="Tabletext"/>
              <w:spacing w:before="20" w:after="20"/>
              <w:jc w:val="center"/>
            </w:pPr>
            <w:r w:rsidRPr="00D431AF">
              <w:t>±45</w:t>
            </w:r>
          </w:p>
        </w:tc>
      </w:tr>
      <w:tr w:rsidR="0047470B" w:rsidRPr="00D431AF" w14:paraId="27B3AF7B" w14:textId="77777777" w:rsidTr="00996CD3">
        <w:trPr>
          <w:cantSplit/>
          <w:jc w:val="center"/>
        </w:trPr>
        <w:tc>
          <w:tcPr>
            <w:tcW w:w="9629" w:type="dxa"/>
            <w:gridSpan w:val="5"/>
            <w:tcBorders>
              <w:top w:val="single" w:sz="4" w:space="0" w:color="auto"/>
              <w:left w:val="nil"/>
              <w:bottom w:val="nil"/>
              <w:right w:val="nil"/>
            </w:tcBorders>
            <w:vAlign w:val="center"/>
          </w:tcPr>
          <w:p w14:paraId="202AA064" w14:textId="77777777" w:rsidR="0047470B" w:rsidRPr="00D431AF" w:rsidRDefault="0047470B" w:rsidP="00275C35">
            <w:pPr>
              <w:pStyle w:val="Tabletext"/>
              <w:jc w:val="both"/>
            </w:pPr>
            <w:del w:id="82" w:author="Nellis, Donald (FAA)" w:date="2025-08-11T09:58:00Z" w16du:dateUtc="2025-08-11T13:58:00Z">
              <w:r w:rsidRPr="00AF6261" w:rsidDel="00910E25">
                <w:delText>[</w:delText>
              </w:r>
            </w:del>
            <w:r w:rsidRPr="00D431AF">
              <w:t>Notes:</w:t>
            </w:r>
          </w:p>
          <w:p w14:paraId="5D2B8958" w14:textId="58F2388E" w:rsidR="0036093E" w:rsidRPr="00AF6261" w:rsidDel="00910E25" w:rsidRDefault="0036093E" w:rsidP="00275C35">
            <w:pPr>
              <w:pStyle w:val="Tabletext"/>
              <w:ind w:left="284" w:hanging="284"/>
              <w:jc w:val="both"/>
              <w:rPr>
                <w:del w:id="83" w:author="Nellis, Donald (FAA)" w:date="2025-08-11T09:59:00Z" w16du:dateUtc="2025-08-11T13:59:00Z"/>
                <w:sz w:val="18"/>
              </w:rPr>
            </w:pPr>
            <w:del w:id="84" w:author="Nellis, Donald (FAA)" w:date="2025-08-11T09:59:00Z" w16du:dateUtc="2025-08-11T13:59:00Z">
              <w:r w:rsidRPr="00AF6261" w:rsidDel="00910E25">
                <w:rPr>
                  <w:sz w:val="18"/>
                </w:rPr>
                <w:delText>[</w:delText>
              </w:r>
              <w:r w:rsidR="0097768A" w:rsidRPr="00D431AF" w:rsidDel="00910E25">
                <w:delText>1</w:delText>
              </w:r>
              <w:r w:rsidR="005D6582" w:rsidRPr="00D431AF" w:rsidDel="00910E25">
                <w:tab/>
              </w:r>
              <w:r w:rsidR="0097768A" w:rsidRPr="00D431AF" w:rsidDel="00910E25">
                <w:delText xml:space="preserve">In some </w:delText>
              </w:r>
              <w:r w:rsidR="0097768A" w:rsidRPr="00AF6261" w:rsidDel="00910E25">
                <w:rPr>
                  <w:sz w:val="18"/>
                </w:rPr>
                <w:delText>cases,</w:delText>
              </w:r>
              <w:r w:rsidR="0097768A" w:rsidRPr="00D431AF" w:rsidDel="00910E25">
                <w:delText xml:space="preserve"> a UAS is unable to equip with airborne DAA </w:delText>
              </w:r>
              <w:r w:rsidR="0097768A" w:rsidRPr="00AF6261" w:rsidDel="00910E25">
                <w:delText>and in order to address these cases, t</w:delText>
              </w:r>
              <w:r w:rsidR="0097768A" w:rsidRPr="00D431AF" w:rsidDel="00910E25">
                <w:delText>hese radars can also be deployed on the ground</w:delText>
              </w:r>
              <w:r w:rsidRPr="00AF6261" w:rsidDel="00910E25">
                <w:rPr>
                  <w:sz w:val="18"/>
                </w:rPr>
                <w:delText>. ]</w:delText>
              </w:r>
            </w:del>
          </w:p>
          <w:p w14:paraId="5328BDC9" w14:textId="4F98E472" w:rsidR="0036093E" w:rsidRPr="00AF6261" w:rsidDel="00A11803" w:rsidRDefault="0036093E" w:rsidP="00A11803">
            <w:pPr>
              <w:pStyle w:val="Tabletext"/>
              <w:ind w:left="284" w:hanging="284"/>
              <w:jc w:val="both"/>
              <w:rPr>
                <w:del w:id="85" w:author="Nellis, Donald (FAA)" w:date="2025-08-11T09:59:00Z" w16du:dateUtc="2025-08-11T13:59:00Z"/>
                <w:sz w:val="18"/>
              </w:rPr>
            </w:pPr>
            <w:del w:id="86" w:author="Nellis, Donald (FAA)" w:date="2025-08-11T09:59:00Z" w16du:dateUtc="2025-08-11T13:59:00Z">
              <w:r w:rsidRPr="00AF6261" w:rsidDel="00910E25">
                <w:rPr>
                  <w:sz w:val="18"/>
                </w:rPr>
                <w:delText>Or</w:delText>
              </w:r>
            </w:del>
          </w:p>
          <w:p w14:paraId="7A38E806" w14:textId="7A3D176E" w:rsidR="0097768A" w:rsidRPr="00D431AF" w:rsidRDefault="005E5DE1" w:rsidP="00A11803">
            <w:pPr>
              <w:pStyle w:val="Tabletext"/>
              <w:ind w:left="284" w:hanging="284"/>
              <w:jc w:val="both"/>
            </w:pPr>
            <w:r w:rsidRPr="00D431AF">
              <w:t>1</w:t>
            </w:r>
            <w:r w:rsidRPr="00D431AF">
              <w:tab/>
            </w:r>
            <w:del w:id="87" w:author="Nellis, Donald (FAA)" w:date="2025-08-11T09:59:00Z" w16du:dateUtc="2025-08-11T13:59:00Z">
              <w:r w:rsidR="0036093E" w:rsidRPr="00AF6261" w:rsidDel="00A11803">
                <w:delText>[</w:delText>
              </w:r>
            </w:del>
            <w:r w:rsidR="0036093E" w:rsidRPr="00AF6261">
              <w:t>These radars can also be deployed on airborne</w:t>
            </w:r>
            <w:del w:id="88" w:author="Nellis, Donald (FAA)" w:date="2025-08-11T09:59:00Z" w16du:dateUtc="2025-08-11T13:59:00Z">
              <w:r w:rsidR="0097768A" w:rsidRPr="00D431AF" w:rsidDel="00A11803">
                <w:delText>.</w:delText>
              </w:r>
            </w:del>
            <w:del w:id="89" w:author="Nellis, Donald (FAA)" w:date="2025-08-18T17:48:00Z" w16du:dateUtc="2025-08-18T21:48:00Z">
              <w:r w:rsidR="0036093E" w:rsidRPr="00984EB4" w:rsidDel="00984EB4">
                <w:rPr>
                  <w:highlight w:val="cyan"/>
                  <w:rPrChange w:id="90" w:author="Nellis, Donald (FAA)" w:date="2025-08-18T17:48:00Z" w16du:dateUtc="2025-08-18T21:48:00Z">
                    <w:rPr/>
                  </w:rPrChange>
                </w:rPr>
                <w:delText>]</w:delText>
              </w:r>
            </w:del>
          </w:p>
          <w:p w14:paraId="2A221FA1" w14:textId="06D76095" w:rsidR="0047470B" w:rsidRPr="00AF6261" w:rsidRDefault="0047470B" w:rsidP="00275C35">
            <w:pPr>
              <w:pStyle w:val="Tabletext"/>
              <w:ind w:left="284" w:hanging="284"/>
              <w:jc w:val="both"/>
            </w:pPr>
            <w:del w:id="91" w:author="Nellis, Donald (FAA)" w:date="2025-08-11T09:59:00Z" w16du:dateUtc="2025-08-11T13:59:00Z">
              <w:r w:rsidRPr="00AF6261" w:rsidDel="00A11803">
                <w:delText>[</w:delText>
              </w:r>
            </w:del>
            <w:r w:rsidRPr="00AF6261">
              <w:t>2</w:t>
            </w:r>
            <w:r w:rsidRPr="00AF6261">
              <w:tab/>
              <w:t xml:space="preserve">These radars have similar detection range on the same aircraft even if it flies at a different speed </w:t>
            </w:r>
            <w:proofErr w:type="gramStart"/>
            <w:r w:rsidRPr="00AF6261">
              <w:t>as long as</w:t>
            </w:r>
            <w:proofErr w:type="gramEnd"/>
            <w:r w:rsidRPr="00AF6261">
              <w:t xml:space="preserve"> the radar tracking software is expecting and designed for the correct aircraft speeds. What matters is </w:t>
            </w:r>
            <w:proofErr w:type="gramStart"/>
            <w:r w:rsidRPr="00AF6261">
              <w:t>radar</w:t>
            </w:r>
            <w:proofErr w:type="gramEnd"/>
            <w:r w:rsidRPr="00AF6261">
              <w:t xml:space="preserve"> cross section (RCS, i.e. “size”) of the target.</w:t>
            </w:r>
            <w:del w:id="92" w:author="Nellis, Donald (FAA)" w:date="2025-08-11T09:59:00Z" w16du:dateUtc="2025-08-11T13:59:00Z">
              <w:r w:rsidRPr="00D431AF" w:rsidDel="00A11803">
                <w:delText>]</w:delText>
              </w:r>
            </w:del>
          </w:p>
          <w:p w14:paraId="7A243455" w14:textId="79DA5A37" w:rsidR="0047470B" w:rsidRPr="00D431AF" w:rsidRDefault="0050531B" w:rsidP="00275C35">
            <w:pPr>
              <w:pStyle w:val="Tabletext"/>
              <w:ind w:left="567" w:hanging="567"/>
              <w:jc w:val="both"/>
            </w:pPr>
            <w:del w:id="93" w:author="Nellis, Donald (FAA)" w:date="2025-08-11T09:59:00Z" w16du:dateUtc="2025-08-11T13:59:00Z">
              <w:r w:rsidRPr="00AF6261" w:rsidDel="00A11803">
                <w:delText>[</w:delText>
              </w:r>
            </w:del>
            <w:r w:rsidR="0047470B" w:rsidRPr="00AF6261">
              <w:t>3</w:t>
            </w:r>
            <w:r w:rsidR="0047470B" w:rsidRPr="00AF6261">
              <w:tab/>
              <w:t>Utilized bandwidth - Inclusive of frequency-channel guard-bands.</w:t>
            </w:r>
            <w:del w:id="94" w:author="Nellis, Donald (FAA)" w:date="2025-08-11T09:59:00Z" w16du:dateUtc="2025-08-11T13:59:00Z">
              <w:r w:rsidRPr="00D431AF" w:rsidDel="00A11803">
                <w:delText>]</w:delText>
              </w:r>
            </w:del>
          </w:p>
          <w:p w14:paraId="59F8A0B5" w14:textId="1D2A79E3" w:rsidR="0047470B" w:rsidRPr="00D431AF" w:rsidRDefault="0047470B" w:rsidP="00275C35">
            <w:pPr>
              <w:pStyle w:val="Tabletext"/>
              <w:ind w:left="284" w:hanging="284"/>
              <w:jc w:val="both"/>
            </w:pPr>
            <w:r w:rsidRPr="00D431AF">
              <w:t>4</w:t>
            </w:r>
            <w:r w:rsidRPr="00D431AF">
              <w:tab/>
              <w:t xml:space="preserve">Channel selection is purely SW-defined and can be </w:t>
            </w:r>
            <w:r w:rsidRPr="00AF6261">
              <w:t>changed</w:t>
            </w:r>
            <w:r w:rsidRPr="00D431AF">
              <w:t xml:space="preserve"> on-the-fly. Some settings may allow radar to self-configure based on detected spectrum-conflict.</w:t>
            </w:r>
          </w:p>
          <w:p w14:paraId="323A1519" w14:textId="77777777" w:rsidR="0047470B" w:rsidRPr="00D431AF" w:rsidRDefault="0047470B" w:rsidP="00275C35">
            <w:pPr>
              <w:pStyle w:val="Tabletext"/>
              <w:ind w:left="284" w:hanging="284"/>
              <w:jc w:val="both"/>
            </w:pPr>
            <w:r w:rsidRPr="00D431AF">
              <w:t>5</w:t>
            </w:r>
            <w:r w:rsidRPr="00D431AF">
              <w:tab/>
              <w:t>Waveform is software-defined on a CPI-by-CPI basis, and optimized for targets, and spectral environments.</w:t>
            </w:r>
          </w:p>
          <w:p w14:paraId="16D58018" w14:textId="3CE78291" w:rsidR="0050531B" w:rsidRPr="000E68BE" w:rsidRDefault="0050531B" w:rsidP="00275C35">
            <w:pPr>
              <w:pStyle w:val="Tabletext"/>
              <w:ind w:left="284" w:hanging="284"/>
              <w:jc w:val="both"/>
              <w:rPr>
                <w:spacing w:val="-3"/>
              </w:rPr>
            </w:pPr>
            <w:r w:rsidRPr="00D431AF">
              <w:t>6</w:t>
            </w:r>
            <w:r w:rsidR="005E5DE1" w:rsidRPr="00D431AF">
              <w:tab/>
            </w:r>
            <w:r w:rsidRPr="000E68BE">
              <w:rPr>
                <w:spacing w:val="-3"/>
              </w:rPr>
              <w:t>The radar is dynamic/cognitive radar and the PRI/PRR can be changed dynamically based on a number of characteristics (terrain, target, etc.). The PRR/PRI can be higher with future software revisions for specific mission sets.</w:t>
            </w:r>
          </w:p>
          <w:p w14:paraId="794835A6" w14:textId="0192C153" w:rsidR="0047470B" w:rsidRPr="00D431AF" w:rsidRDefault="0050531B" w:rsidP="00275C35">
            <w:pPr>
              <w:pStyle w:val="Tabletext"/>
              <w:ind w:left="284" w:hanging="284"/>
              <w:jc w:val="both"/>
            </w:pPr>
            <w:r w:rsidRPr="00D431AF">
              <w:t>7</w:t>
            </w:r>
            <w:r w:rsidR="0047470B" w:rsidRPr="00D431AF">
              <w:tab/>
              <w:t>Compressed bandwidth before processing gain.</w:t>
            </w:r>
          </w:p>
          <w:p w14:paraId="623F0BC7" w14:textId="1E23FB82" w:rsidR="0047470B" w:rsidRPr="00D431AF" w:rsidRDefault="0050531B" w:rsidP="00275C35">
            <w:pPr>
              <w:pStyle w:val="Tabletext"/>
              <w:ind w:left="284" w:hanging="284"/>
              <w:jc w:val="both"/>
            </w:pPr>
            <w:r w:rsidRPr="00D431AF">
              <w:t>8</w:t>
            </w:r>
            <w:r w:rsidR="0047470B" w:rsidRPr="00D431AF">
              <w:tab/>
              <w:t>High T/R ESA RF beamforming on both transmit and receive.</w:t>
            </w:r>
            <w:del w:id="95" w:author="Nellis, Donald (FAA)" w:date="2025-08-11T09:59:00Z" w16du:dateUtc="2025-08-11T13:59:00Z">
              <w:r w:rsidR="0047470B" w:rsidRPr="00AF6261" w:rsidDel="00A11803">
                <w:delText>]</w:delText>
              </w:r>
            </w:del>
          </w:p>
        </w:tc>
      </w:tr>
    </w:tbl>
    <w:p w14:paraId="4625752F" w14:textId="22FD412E" w:rsidR="000069D4" w:rsidRPr="00D431AF" w:rsidRDefault="000069D4" w:rsidP="00EE57C3">
      <w:pPr>
        <w:pStyle w:val="Tablefin"/>
      </w:pPr>
    </w:p>
    <w:sectPr w:rsidR="000069D4" w:rsidRPr="00D431AF" w:rsidSect="00D02712">
      <w:headerReference w:type="defaul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C6022" w14:textId="77777777" w:rsidR="00B00E7E" w:rsidRDefault="00B00E7E">
      <w:r>
        <w:separator/>
      </w:r>
    </w:p>
  </w:endnote>
  <w:endnote w:type="continuationSeparator" w:id="0">
    <w:p w14:paraId="6123F0B7" w14:textId="77777777" w:rsidR="00B00E7E" w:rsidRDefault="00B00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EC2FB" w14:textId="77777777" w:rsidR="00B00E7E" w:rsidRDefault="00B00E7E">
      <w:r>
        <w:t>____________________</w:t>
      </w:r>
    </w:p>
  </w:footnote>
  <w:footnote w:type="continuationSeparator" w:id="0">
    <w:p w14:paraId="49DCEEC8" w14:textId="77777777" w:rsidR="00B00E7E" w:rsidRDefault="00B00E7E">
      <w:r>
        <w:continuationSeparator/>
      </w:r>
    </w:p>
  </w:footnote>
  <w:footnote w:id="1">
    <w:p w14:paraId="500527A6" w14:textId="011675AD" w:rsidR="00776426" w:rsidRPr="00791CCB" w:rsidRDefault="00776426" w:rsidP="00776426">
      <w:pPr>
        <w:pStyle w:val="FootnoteText"/>
      </w:pPr>
      <w:r w:rsidRPr="00AF6261">
        <w:rPr>
          <w:rStyle w:val="FootnoteReference"/>
        </w:rPr>
        <w:footnoteRef/>
      </w:r>
      <w:r w:rsidR="008B531C">
        <w:tab/>
      </w:r>
      <w:r w:rsidRPr="00AF6261">
        <w:t>The criterion of protection does not include aeronautical safety margin.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34701"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48F79973" w14:textId="511385C5" w:rsidR="00FA124A" w:rsidRDefault="00984EB4">
    <w:pPr>
      <w:pStyle w:val="Header"/>
      <w:rPr>
        <w:lang w:val="en-US"/>
      </w:rPr>
    </w:pPr>
    <w:r>
      <w:rPr>
        <w:lang w:val="en-US"/>
      </w:rPr>
      <w:t>uswp5b35-14 second draft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FC859D2"/>
    <w:lvl w:ilvl="0">
      <w:start w:val="1"/>
      <w:numFmt w:val="decimal"/>
      <w:lvlText w:val="%1."/>
      <w:lvlJc w:val="left"/>
      <w:pPr>
        <w:tabs>
          <w:tab w:val="num" w:pos="1274"/>
        </w:tabs>
        <w:ind w:left="1274" w:hanging="360"/>
      </w:pPr>
    </w:lvl>
  </w:abstractNum>
  <w:abstractNum w:abstractNumId="1" w15:restartNumberingAfterBreak="0">
    <w:nsid w:val="FFFFFF7D"/>
    <w:multiLevelType w:val="singleLevel"/>
    <w:tmpl w:val="3544F9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D6AC96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9743F9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944C5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D989E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F8D8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28808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C058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75EBF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0B4154E"/>
    <w:multiLevelType w:val="hybridMultilevel"/>
    <w:tmpl w:val="82961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6406888">
    <w:abstractNumId w:val="9"/>
  </w:num>
  <w:num w:numId="2" w16cid:durableId="2030373034">
    <w:abstractNumId w:val="7"/>
  </w:num>
  <w:num w:numId="3" w16cid:durableId="178813968">
    <w:abstractNumId w:val="6"/>
  </w:num>
  <w:num w:numId="4" w16cid:durableId="91249105">
    <w:abstractNumId w:val="5"/>
  </w:num>
  <w:num w:numId="5" w16cid:durableId="867789821">
    <w:abstractNumId w:val="4"/>
  </w:num>
  <w:num w:numId="6" w16cid:durableId="1133865742">
    <w:abstractNumId w:val="8"/>
  </w:num>
  <w:num w:numId="7" w16cid:durableId="400179063">
    <w:abstractNumId w:val="3"/>
  </w:num>
  <w:num w:numId="8" w16cid:durableId="1110465460">
    <w:abstractNumId w:val="2"/>
  </w:num>
  <w:num w:numId="9" w16cid:durableId="1207524407">
    <w:abstractNumId w:val="1"/>
  </w:num>
  <w:num w:numId="10" w16cid:durableId="2057310160">
    <w:abstractNumId w:val="0"/>
  </w:num>
  <w:num w:numId="11" w16cid:durableId="1701201045">
    <w:abstractNumId w:val="10"/>
  </w:num>
  <w:num w:numId="12" w16cid:durableId="1070349891">
    <w:abstractNumId w:val="8"/>
  </w:num>
  <w:num w:numId="13" w16cid:durableId="305669713">
    <w:abstractNumId w:val="3"/>
  </w:num>
  <w:num w:numId="14" w16cid:durableId="1061250803">
    <w:abstractNumId w:val="2"/>
  </w:num>
  <w:num w:numId="15" w16cid:durableId="1192458772">
    <w:abstractNumId w:val="1"/>
  </w:num>
  <w:num w:numId="16" w16cid:durableId="1952542875">
    <w:abstractNumId w:val="0"/>
  </w:num>
  <w:num w:numId="17" w16cid:durableId="1944536019">
    <w:abstractNumId w:val="8"/>
  </w:num>
  <w:num w:numId="18" w16cid:durableId="1186866075">
    <w:abstractNumId w:val="3"/>
  </w:num>
  <w:num w:numId="19" w16cid:durableId="1552304880">
    <w:abstractNumId w:val="2"/>
  </w:num>
  <w:num w:numId="20" w16cid:durableId="764694089">
    <w:abstractNumId w:val="1"/>
  </w:num>
  <w:num w:numId="21" w16cid:durableId="52182265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ellis, Donald (FAA)">
    <w15:presenceInfo w15:providerId="AD" w15:userId="S::donald.nellis@faa.gov::3370af75-70c8-4646-a857-70d761217a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BD0"/>
    <w:rsid w:val="000069D4"/>
    <w:rsid w:val="000174AD"/>
    <w:rsid w:val="00047A1D"/>
    <w:rsid w:val="000604B9"/>
    <w:rsid w:val="0006474C"/>
    <w:rsid w:val="000A29CA"/>
    <w:rsid w:val="000A7D55"/>
    <w:rsid w:val="000C0951"/>
    <w:rsid w:val="000C12C8"/>
    <w:rsid w:val="000C2E8E"/>
    <w:rsid w:val="000C5942"/>
    <w:rsid w:val="000D2E48"/>
    <w:rsid w:val="000E0E7C"/>
    <w:rsid w:val="000E68BE"/>
    <w:rsid w:val="000F1B4B"/>
    <w:rsid w:val="000F65E1"/>
    <w:rsid w:val="00123A6A"/>
    <w:rsid w:val="0012744F"/>
    <w:rsid w:val="00131178"/>
    <w:rsid w:val="001339B5"/>
    <w:rsid w:val="00153513"/>
    <w:rsid w:val="00156F66"/>
    <w:rsid w:val="00163271"/>
    <w:rsid w:val="00172122"/>
    <w:rsid w:val="00182528"/>
    <w:rsid w:val="0018500B"/>
    <w:rsid w:val="00187386"/>
    <w:rsid w:val="00190496"/>
    <w:rsid w:val="00196A19"/>
    <w:rsid w:val="001A06DD"/>
    <w:rsid w:val="001A09D6"/>
    <w:rsid w:val="001A552B"/>
    <w:rsid w:val="001A6A2A"/>
    <w:rsid w:val="001F407A"/>
    <w:rsid w:val="001F5333"/>
    <w:rsid w:val="001F59A6"/>
    <w:rsid w:val="00202DC1"/>
    <w:rsid w:val="00207EA1"/>
    <w:rsid w:val="002116EE"/>
    <w:rsid w:val="002309D8"/>
    <w:rsid w:val="00245E2F"/>
    <w:rsid w:val="00275C35"/>
    <w:rsid w:val="00287D3E"/>
    <w:rsid w:val="00293093"/>
    <w:rsid w:val="002A7FE2"/>
    <w:rsid w:val="002B7997"/>
    <w:rsid w:val="002C706D"/>
    <w:rsid w:val="002D14CF"/>
    <w:rsid w:val="002E1B4F"/>
    <w:rsid w:val="002F2E67"/>
    <w:rsid w:val="002F5BBE"/>
    <w:rsid w:val="002F7CB3"/>
    <w:rsid w:val="00315546"/>
    <w:rsid w:val="003220E9"/>
    <w:rsid w:val="00330567"/>
    <w:rsid w:val="00337E7F"/>
    <w:rsid w:val="00342208"/>
    <w:rsid w:val="003571D7"/>
    <w:rsid w:val="0036093E"/>
    <w:rsid w:val="00386A9D"/>
    <w:rsid w:val="00391081"/>
    <w:rsid w:val="003B1266"/>
    <w:rsid w:val="003B2789"/>
    <w:rsid w:val="003B29ED"/>
    <w:rsid w:val="003B489A"/>
    <w:rsid w:val="003C13CE"/>
    <w:rsid w:val="003C2681"/>
    <w:rsid w:val="003C697E"/>
    <w:rsid w:val="003D02EC"/>
    <w:rsid w:val="003D2A1F"/>
    <w:rsid w:val="003E2518"/>
    <w:rsid w:val="003E7CEF"/>
    <w:rsid w:val="00410966"/>
    <w:rsid w:val="004151EF"/>
    <w:rsid w:val="0042569E"/>
    <w:rsid w:val="00431818"/>
    <w:rsid w:val="004472B9"/>
    <w:rsid w:val="0047470B"/>
    <w:rsid w:val="0049050C"/>
    <w:rsid w:val="004B1EF7"/>
    <w:rsid w:val="004B3FAD"/>
    <w:rsid w:val="004C0998"/>
    <w:rsid w:val="004C5749"/>
    <w:rsid w:val="004C6663"/>
    <w:rsid w:val="004F5B6B"/>
    <w:rsid w:val="00500756"/>
    <w:rsid w:val="00501DCA"/>
    <w:rsid w:val="0050531B"/>
    <w:rsid w:val="00513A47"/>
    <w:rsid w:val="005408DF"/>
    <w:rsid w:val="0055582F"/>
    <w:rsid w:val="00555DDA"/>
    <w:rsid w:val="00565BD0"/>
    <w:rsid w:val="00573344"/>
    <w:rsid w:val="00583F9B"/>
    <w:rsid w:val="005B0D29"/>
    <w:rsid w:val="005B715D"/>
    <w:rsid w:val="005D2D8C"/>
    <w:rsid w:val="005D6582"/>
    <w:rsid w:val="005E11AB"/>
    <w:rsid w:val="005E5C10"/>
    <w:rsid w:val="005E5DE1"/>
    <w:rsid w:val="005F2C78"/>
    <w:rsid w:val="006144E4"/>
    <w:rsid w:val="00617766"/>
    <w:rsid w:val="006318DE"/>
    <w:rsid w:val="00650299"/>
    <w:rsid w:val="00652F43"/>
    <w:rsid w:val="00655FC5"/>
    <w:rsid w:val="0068135B"/>
    <w:rsid w:val="006B3D92"/>
    <w:rsid w:val="006B73CB"/>
    <w:rsid w:val="006C496B"/>
    <w:rsid w:val="006C6EF6"/>
    <w:rsid w:val="00735589"/>
    <w:rsid w:val="00763C2B"/>
    <w:rsid w:val="00776426"/>
    <w:rsid w:val="00791CCB"/>
    <w:rsid w:val="00794459"/>
    <w:rsid w:val="007B2BEB"/>
    <w:rsid w:val="007D4F71"/>
    <w:rsid w:val="0080538C"/>
    <w:rsid w:val="00813EAB"/>
    <w:rsid w:val="00814E0A"/>
    <w:rsid w:val="00822581"/>
    <w:rsid w:val="008309DD"/>
    <w:rsid w:val="0083227A"/>
    <w:rsid w:val="008409F7"/>
    <w:rsid w:val="00866900"/>
    <w:rsid w:val="0087062A"/>
    <w:rsid w:val="00876A8A"/>
    <w:rsid w:val="00881BA1"/>
    <w:rsid w:val="0088703E"/>
    <w:rsid w:val="008908F1"/>
    <w:rsid w:val="008A30A3"/>
    <w:rsid w:val="008B531C"/>
    <w:rsid w:val="008C2302"/>
    <w:rsid w:val="008C26B8"/>
    <w:rsid w:val="008F208F"/>
    <w:rsid w:val="008F220B"/>
    <w:rsid w:val="009061B2"/>
    <w:rsid w:val="00910E25"/>
    <w:rsid w:val="00946BAE"/>
    <w:rsid w:val="0097768A"/>
    <w:rsid w:val="00982084"/>
    <w:rsid w:val="00984EB4"/>
    <w:rsid w:val="00991708"/>
    <w:rsid w:val="00995963"/>
    <w:rsid w:val="00996CD3"/>
    <w:rsid w:val="009A318B"/>
    <w:rsid w:val="009B61EB"/>
    <w:rsid w:val="009C185B"/>
    <w:rsid w:val="009C2064"/>
    <w:rsid w:val="009D0026"/>
    <w:rsid w:val="009D1697"/>
    <w:rsid w:val="009E1B36"/>
    <w:rsid w:val="009E69B5"/>
    <w:rsid w:val="009F3A46"/>
    <w:rsid w:val="009F6520"/>
    <w:rsid w:val="00A00D07"/>
    <w:rsid w:val="00A014F8"/>
    <w:rsid w:val="00A108E1"/>
    <w:rsid w:val="00A11803"/>
    <w:rsid w:val="00A434FB"/>
    <w:rsid w:val="00A5173C"/>
    <w:rsid w:val="00A60CAD"/>
    <w:rsid w:val="00A61AEF"/>
    <w:rsid w:val="00A815A1"/>
    <w:rsid w:val="00AB7206"/>
    <w:rsid w:val="00AD2345"/>
    <w:rsid w:val="00AE3D2A"/>
    <w:rsid w:val="00AF173A"/>
    <w:rsid w:val="00AF6261"/>
    <w:rsid w:val="00B00E7E"/>
    <w:rsid w:val="00B05409"/>
    <w:rsid w:val="00B066A4"/>
    <w:rsid w:val="00B07A13"/>
    <w:rsid w:val="00B115E7"/>
    <w:rsid w:val="00B330A8"/>
    <w:rsid w:val="00B4279B"/>
    <w:rsid w:val="00B45FC9"/>
    <w:rsid w:val="00B54323"/>
    <w:rsid w:val="00B76F35"/>
    <w:rsid w:val="00B77FDE"/>
    <w:rsid w:val="00B81138"/>
    <w:rsid w:val="00BC177B"/>
    <w:rsid w:val="00BC7CCF"/>
    <w:rsid w:val="00BE470B"/>
    <w:rsid w:val="00C0005F"/>
    <w:rsid w:val="00C57A91"/>
    <w:rsid w:val="00C61315"/>
    <w:rsid w:val="00C82047"/>
    <w:rsid w:val="00C977D6"/>
    <w:rsid w:val="00CC01C2"/>
    <w:rsid w:val="00CD1841"/>
    <w:rsid w:val="00CD6354"/>
    <w:rsid w:val="00CF21F2"/>
    <w:rsid w:val="00D02712"/>
    <w:rsid w:val="00D046A7"/>
    <w:rsid w:val="00D214D0"/>
    <w:rsid w:val="00D431AF"/>
    <w:rsid w:val="00D54211"/>
    <w:rsid w:val="00D65412"/>
    <w:rsid w:val="00D6546B"/>
    <w:rsid w:val="00D674C0"/>
    <w:rsid w:val="00D73A04"/>
    <w:rsid w:val="00DA70C7"/>
    <w:rsid w:val="00DB07D6"/>
    <w:rsid w:val="00DB178B"/>
    <w:rsid w:val="00DC17D3"/>
    <w:rsid w:val="00DD4BED"/>
    <w:rsid w:val="00DE39F0"/>
    <w:rsid w:val="00DF0AF3"/>
    <w:rsid w:val="00DF7E9F"/>
    <w:rsid w:val="00E03A9A"/>
    <w:rsid w:val="00E04A2C"/>
    <w:rsid w:val="00E270B0"/>
    <w:rsid w:val="00E27D7E"/>
    <w:rsid w:val="00E42E13"/>
    <w:rsid w:val="00E516A2"/>
    <w:rsid w:val="00E56D5C"/>
    <w:rsid w:val="00E6257C"/>
    <w:rsid w:val="00E63C59"/>
    <w:rsid w:val="00EB131A"/>
    <w:rsid w:val="00EE02F0"/>
    <w:rsid w:val="00EE07B1"/>
    <w:rsid w:val="00EE57C3"/>
    <w:rsid w:val="00F25662"/>
    <w:rsid w:val="00F4777E"/>
    <w:rsid w:val="00F83F6E"/>
    <w:rsid w:val="00FA124A"/>
    <w:rsid w:val="00FB4997"/>
    <w:rsid w:val="00FB4A01"/>
    <w:rsid w:val="00FC08DD"/>
    <w:rsid w:val="00FC2316"/>
    <w:rsid w:val="00FC2CFD"/>
    <w:rsid w:val="00FF6FA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2B7B4A"/>
  <w15:docId w15:val="{88AD095E-7D05-4F1B-BB67-2998EB714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paragraph" w:customStyle="1" w:styleId="HeadingSum">
    <w:name w:val="Heading_Sum"/>
    <w:basedOn w:val="Headingb"/>
    <w:next w:val="Normal"/>
    <w:autoRedefine/>
    <w:rsid w:val="00E03A9A"/>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nnexNoTitle">
    <w:name w:val="Annex_NoTitle"/>
    <w:basedOn w:val="Normal"/>
    <w:next w:val="Normalaftertitle"/>
    <w:rsid w:val="00E03A9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Heading1Char">
    <w:name w:val="Heading 1 Char"/>
    <w:basedOn w:val="DefaultParagraphFont"/>
    <w:link w:val="Heading1"/>
    <w:rsid w:val="00E03A9A"/>
    <w:rPr>
      <w:rFonts w:ascii="Times New Roman" w:hAnsi="Times New Roman"/>
      <w:b/>
      <w:sz w:val="28"/>
      <w:lang w:val="en-GB" w:eastAsia="en-US"/>
    </w:rPr>
  </w:style>
  <w:style w:type="character" w:customStyle="1" w:styleId="TableheadChar">
    <w:name w:val="Table_head Char"/>
    <w:basedOn w:val="DefaultParagraphFont"/>
    <w:link w:val="Tablehead"/>
    <w:locked/>
    <w:rsid w:val="00E03A9A"/>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E03A9A"/>
    <w:rPr>
      <w:rFonts w:ascii="Times New Roman" w:hAnsi="Times New Roman"/>
      <w:lang w:val="en-GB" w:eastAsia="en-US"/>
    </w:rPr>
  </w:style>
  <w:style w:type="character" w:customStyle="1" w:styleId="TableNo0">
    <w:name w:val="Table_No Знак"/>
    <w:link w:val="TableNo"/>
    <w:locked/>
    <w:rsid w:val="00E03A9A"/>
    <w:rPr>
      <w:rFonts w:ascii="Times New Roman" w:hAnsi="Times New Roman"/>
      <w:caps/>
      <w:lang w:val="en-GB" w:eastAsia="en-US"/>
    </w:rPr>
  </w:style>
  <w:style w:type="character" w:customStyle="1" w:styleId="CallChar">
    <w:name w:val="Call Char"/>
    <w:basedOn w:val="DefaultParagraphFont"/>
    <w:link w:val="Call"/>
    <w:locked/>
    <w:rsid w:val="00E03A9A"/>
    <w:rPr>
      <w:rFonts w:ascii="Times New Roman" w:hAnsi="Times New Roman"/>
      <w:i/>
      <w:sz w:val="24"/>
      <w:lang w:val="en-GB" w:eastAsia="en-US"/>
    </w:rPr>
  </w:style>
  <w:style w:type="character" w:customStyle="1" w:styleId="Tabletitle0">
    <w:name w:val="Table_title Знак"/>
    <w:link w:val="Tabletitle"/>
    <w:locked/>
    <w:rsid w:val="00E03A9A"/>
    <w:rPr>
      <w:rFonts w:ascii="Times New Roman Bold" w:hAnsi="Times New Roman Bold"/>
      <w:b/>
      <w:lang w:val="en-GB" w:eastAsia="en-US"/>
    </w:rPr>
  </w:style>
  <w:style w:type="character" w:customStyle="1" w:styleId="contentpasted0">
    <w:name w:val="contentpasted0"/>
    <w:basedOn w:val="DefaultParagraphFont"/>
    <w:rsid w:val="00E03A9A"/>
  </w:style>
  <w:style w:type="character" w:styleId="Hyperlink">
    <w:name w:val="Hyperlink"/>
    <w:basedOn w:val="DefaultParagraphFont"/>
    <w:unhideWhenUsed/>
    <w:rsid w:val="00E03A9A"/>
    <w:rPr>
      <w:color w:val="0000FF" w:themeColor="hyperlink"/>
      <w:u w:val="single"/>
    </w:rPr>
  </w:style>
  <w:style w:type="character" w:styleId="UnresolvedMention">
    <w:name w:val="Unresolved Mention"/>
    <w:basedOn w:val="DefaultParagraphFont"/>
    <w:uiPriority w:val="99"/>
    <w:semiHidden/>
    <w:unhideWhenUsed/>
    <w:rsid w:val="00E03A9A"/>
    <w:rPr>
      <w:color w:val="605E5C"/>
      <w:shd w:val="clear" w:color="auto" w:fill="E1DFDD"/>
    </w:rPr>
  </w:style>
  <w:style w:type="paragraph" w:styleId="Revision">
    <w:name w:val="Revision"/>
    <w:hidden/>
    <w:uiPriority w:val="99"/>
    <w:semiHidden/>
    <w:rsid w:val="009D0026"/>
    <w:rPr>
      <w:rFonts w:ascii="Times New Roman" w:hAnsi="Times New Roman"/>
      <w:sz w:val="24"/>
      <w:lang w:val="en-GB" w:eastAsia="en-US"/>
    </w:rPr>
  </w:style>
  <w:style w:type="character" w:styleId="CommentReference">
    <w:name w:val="annotation reference"/>
    <w:basedOn w:val="DefaultParagraphFont"/>
    <w:semiHidden/>
    <w:unhideWhenUsed/>
    <w:rsid w:val="009D0026"/>
    <w:rPr>
      <w:sz w:val="16"/>
      <w:szCs w:val="16"/>
    </w:rPr>
  </w:style>
  <w:style w:type="paragraph" w:styleId="CommentText">
    <w:name w:val="annotation text"/>
    <w:basedOn w:val="Normal"/>
    <w:link w:val="CommentTextChar"/>
    <w:unhideWhenUsed/>
    <w:rsid w:val="009D0026"/>
    <w:rPr>
      <w:sz w:val="20"/>
    </w:rPr>
  </w:style>
  <w:style w:type="character" w:customStyle="1" w:styleId="CommentTextChar">
    <w:name w:val="Comment Text Char"/>
    <w:basedOn w:val="DefaultParagraphFont"/>
    <w:link w:val="CommentText"/>
    <w:rsid w:val="009D002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9D0026"/>
    <w:rPr>
      <w:b/>
      <w:bCs/>
    </w:rPr>
  </w:style>
  <w:style w:type="character" w:customStyle="1" w:styleId="CommentSubjectChar">
    <w:name w:val="Comment Subject Char"/>
    <w:basedOn w:val="CommentTextChar"/>
    <w:link w:val="CommentSubject"/>
    <w:semiHidden/>
    <w:rsid w:val="009D0026"/>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165086">
      <w:bodyDiv w:val="1"/>
      <w:marLeft w:val="0"/>
      <w:marRight w:val="0"/>
      <w:marTop w:val="0"/>
      <w:marBottom w:val="0"/>
      <w:divBdr>
        <w:top w:val="none" w:sz="0" w:space="0" w:color="auto"/>
        <w:left w:val="none" w:sz="0" w:space="0" w:color="auto"/>
        <w:bottom w:val="none" w:sz="0" w:space="0" w:color="auto"/>
        <w:right w:val="none" w:sz="0" w:space="0" w:color="auto"/>
      </w:divBdr>
    </w:div>
    <w:div w:id="108384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itu.int/pub/R-REP-M.2204" TargetMode="External"/><Relationship Id="rId4" Type="http://schemas.openxmlformats.org/officeDocument/2006/relationships/webSettings" Target="webSettings.xml"/><Relationship Id="rId9" Type="http://schemas.openxmlformats.org/officeDocument/2006/relationships/hyperlink" Target="https://www.itu.int/rec/R-REC-M.1372/e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_INPU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PE_BR_INPUT.dotx</Template>
  <TotalTime>1</TotalTime>
  <Pages>7</Pages>
  <Words>1894</Words>
  <Characters>10801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USA</cp:lastModifiedBy>
  <cp:revision>2</cp:revision>
  <cp:lastPrinted>2008-02-21T14:04:00Z</cp:lastPrinted>
  <dcterms:created xsi:type="dcterms:W3CDTF">2025-08-25T18:22:00Z</dcterms:created>
  <dcterms:modified xsi:type="dcterms:W3CDTF">2025-08-25T18:22:00Z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ad359553-ca2b-44b8-a7f9-a0519a500469</vt:lpwstr>
  </property>
</Properties>
</file>